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CCFDD" w14:textId="77777777" w:rsidR="002309DB" w:rsidRPr="003F3C60" w:rsidRDefault="002309DB" w:rsidP="008540B0">
      <w:pPr>
        <w:jc w:val="right"/>
        <w:rPr>
          <w:rFonts w:ascii="Trebuchet MS" w:eastAsiaTheme="minorHAnsi" w:hAnsi="Trebuchet MS" w:cstheme="minorBidi"/>
          <w:b/>
          <w:bCs/>
        </w:rPr>
      </w:pPr>
    </w:p>
    <w:p w14:paraId="50C2E409" w14:textId="5B0F93BF" w:rsidR="0066266C" w:rsidRDefault="005355A9" w:rsidP="008540B0">
      <w:pPr>
        <w:jc w:val="right"/>
        <w:rPr>
          <w:rFonts w:ascii="Trebuchet MS" w:eastAsiaTheme="minorHAnsi" w:hAnsi="Trebuchet MS" w:cstheme="minorBidi"/>
          <w:b/>
          <w:bCs/>
        </w:rPr>
      </w:pPr>
      <w:r w:rsidRPr="003C3ED5">
        <w:rPr>
          <w:rFonts w:ascii="Trebuchet MS" w:eastAsiaTheme="minorHAnsi" w:hAnsi="Trebuchet MS" w:cstheme="minorBidi"/>
          <w:b/>
          <w:bCs/>
        </w:rPr>
        <w:t>ANEXA NR.</w:t>
      </w:r>
      <w:r w:rsidR="00642874" w:rsidRPr="00BA139E">
        <w:rPr>
          <w:rFonts w:ascii="Trebuchet MS" w:eastAsiaTheme="minorHAnsi" w:hAnsi="Trebuchet MS" w:cstheme="minorBidi"/>
          <w:b/>
          <w:bCs/>
        </w:rPr>
        <w:t xml:space="preserve"> </w:t>
      </w:r>
      <w:r w:rsidR="008C64D7" w:rsidRPr="004051AF">
        <w:rPr>
          <w:rFonts w:ascii="Trebuchet MS" w:eastAsiaTheme="minorHAnsi" w:hAnsi="Trebuchet MS" w:cstheme="minorBidi"/>
          <w:b/>
          <w:bCs/>
        </w:rPr>
        <w:t>5</w:t>
      </w:r>
      <w:r w:rsidR="00373FCC"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E16638" w:rsidRPr="00C3644C">
        <w:rPr>
          <w:rFonts w:ascii="Trebuchet MS" w:hAnsi="Trebuchet MS"/>
          <w:b/>
          <w:bCs/>
        </w:rPr>
        <w:t xml:space="preserve">la </w:t>
      </w:r>
      <w:r w:rsidR="00E16638" w:rsidRPr="00C3644C">
        <w:rPr>
          <w:rFonts w:ascii="Trebuchet MS" w:eastAsiaTheme="minorHAnsi" w:hAnsi="Trebuchet MS" w:cstheme="minorBidi"/>
          <w:b/>
          <w:bCs/>
        </w:rPr>
        <w:t>OMIPE  nr.</w:t>
      </w:r>
      <w:r w:rsidR="00E16638" w:rsidRPr="00C3644C">
        <w:rPr>
          <w:rFonts w:ascii="Trebuchet MS" w:hAnsi="Trebuchet MS"/>
          <w:b/>
          <w:bCs/>
        </w:rPr>
        <w:t xml:space="preserve"> </w:t>
      </w:r>
      <w:r w:rsidR="00915CFA">
        <w:rPr>
          <w:rFonts w:ascii="Trebuchet MS" w:hAnsi="Trebuchet MS"/>
          <w:b/>
          <w:bCs/>
        </w:rPr>
        <w:t>1777/03.05.2023</w:t>
      </w:r>
    </w:p>
    <w:p w14:paraId="7871F17E" w14:textId="77777777" w:rsidR="00F66CCC" w:rsidRDefault="00F66CCC" w:rsidP="00BD247D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29BAB6CD" w14:textId="77777777" w:rsidR="00F66CCC" w:rsidRDefault="00F66CCC" w:rsidP="00BD247D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5E0E95E4" w14:textId="77777777" w:rsidR="00BA48EA" w:rsidRPr="003F3C60" w:rsidRDefault="00BA48EA" w:rsidP="00BA48EA">
      <w:pPr>
        <w:jc w:val="center"/>
        <w:rPr>
          <w:rFonts w:ascii="Trebuchet MS" w:eastAsiaTheme="minorHAnsi" w:hAnsi="Trebuchet MS" w:cstheme="minorBidi"/>
          <w:b/>
          <w:bCs/>
        </w:rPr>
      </w:pPr>
      <w:r>
        <w:rPr>
          <w:rFonts w:ascii="Trebuchet MS" w:eastAsiaTheme="minorHAnsi" w:hAnsi="Trebuchet MS" w:cstheme="minorBidi"/>
          <w:b/>
          <w:bCs/>
        </w:rPr>
        <w:t>CONȚINUTUL</w:t>
      </w:r>
      <w:r w:rsidRPr="007A7AA0">
        <w:rPr>
          <w:rFonts w:ascii="Trebuchet MS" w:eastAsiaTheme="minorHAnsi" w:hAnsi="Trebuchet MS" w:cstheme="minorBidi"/>
          <w:b/>
          <w:bCs/>
        </w:rPr>
        <w:t xml:space="preserve"> CADRU </w:t>
      </w:r>
      <w:r>
        <w:rPr>
          <w:rFonts w:ascii="Trebuchet MS" w:eastAsiaTheme="minorHAnsi" w:hAnsi="Trebuchet MS" w:cstheme="minorBidi"/>
          <w:b/>
          <w:bCs/>
        </w:rPr>
        <w:t>AL</w:t>
      </w:r>
      <w:r w:rsidRPr="007A7AA0">
        <w:rPr>
          <w:rFonts w:ascii="Trebuchet MS" w:eastAsiaTheme="minorHAnsi" w:hAnsi="Trebuchet MS" w:cstheme="minorBidi"/>
          <w:b/>
          <w:bCs/>
        </w:rPr>
        <w:t xml:space="preserve"> RAPORT</w:t>
      </w:r>
      <w:r w:rsidRPr="003F3C60">
        <w:rPr>
          <w:rFonts w:ascii="Trebuchet MS" w:eastAsiaTheme="minorHAnsi" w:hAnsi="Trebuchet MS" w:cstheme="minorBidi"/>
          <w:b/>
          <w:bCs/>
        </w:rPr>
        <w:t>UL</w:t>
      </w:r>
      <w:r>
        <w:rPr>
          <w:rFonts w:ascii="Trebuchet MS" w:eastAsiaTheme="minorHAnsi" w:hAnsi="Trebuchet MS" w:cstheme="minorBidi"/>
          <w:b/>
          <w:bCs/>
        </w:rPr>
        <w:t xml:space="preserve">UI </w:t>
      </w:r>
      <w:r w:rsidRPr="003F3C60">
        <w:rPr>
          <w:rFonts w:ascii="Trebuchet MS" w:eastAsiaTheme="minorHAnsi" w:hAnsi="Trebuchet MS" w:cstheme="minorBidi"/>
          <w:b/>
          <w:bCs/>
        </w:rPr>
        <w:t>DE PROGRES</w:t>
      </w:r>
    </w:p>
    <w:p w14:paraId="31D07D43" w14:textId="77777777" w:rsidR="005355A9" w:rsidRPr="003F3C60" w:rsidRDefault="005355A9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443DC28B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22C3A69C" w14:textId="77777777" w:rsidR="00EA7400" w:rsidRPr="004A2B67" w:rsidRDefault="00EA7400" w:rsidP="00EA7400">
      <w:pPr>
        <w:spacing w:after="160" w:line="360" w:lineRule="auto"/>
        <w:jc w:val="both"/>
        <w:rPr>
          <w:ins w:id="0" w:author="NICOLETA TOPIRCEANU" w:date="2023-06-27T12:29:00Z"/>
          <w:rFonts w:ascii="Trebuchet MS" w:hAnsi="Trebuchet MS"/>
          <w:iCs/>
          <w:sz w:val="22"/>
          <w:szCs w:val="22"/>
          <w:lang w:val="en-GB"/>
        </w:rPr>
      </w:pPr>
      <w:ins w:id="1" w:author="NICOLETA TOPIRCEANU" w:date="2023-06-27T12:29:00Z">
        <w:r w:rsidRPr="00EE4FE7">
          <w:rPr>
            <w:rFonts w:ascii="Trebuchet MS" w:hAnsi="Trebuchet MS"/>
            <w:color w:val="000000" w:themeColor="text1"/>
          </w:rPr>
          <w:t xml:space="preserve">Program: </w:t>
        </w:r>
        <w:proofErr w:type="spellStart"/>
        <w:r w:rsidRPr="009D7175">
          <w:rPr>
            <w:rFonts w:ascii="Trebuchet MS" w:hAnsi="Trebuchet MS" w:cstheme="minorHAnsi"/>
            <w:b/>
            <w:bCs/>
            <w:lang w:val="en-US"/>
          </w:rPr>
          <w:t>Programul</w:t>
        </w:r>
        <w:proofErr w:type="spellEnd"/>
        <w:r w:rsidRPr="009D7175">
          <w:rPr>
            <w:rFonts w:ascii="Trebuchet MS" w:hAnsi="Trebuchet MS" w:cstheme="minorHAnsi"/>
            <w:b/>
            <w:bCs/>
            <w:lang w:val="en-US"/>
          </w:rPr>
          <w:t xml:space="preserve"> Regional Sud-Muntenia 2021-2027</w:t>
        </w:r>
      </w:ins>
    </w:p>
    <w:p w14:paraId="46DB819E" w14:textId="77777777" w:rsidR="00EA7400" w:rsidRDefault="00EA7400" w:rsidP="00EA7400">
      <w:pPr>
        <w:rPr>
          <w:ins w:id="2" w:author="NICOLETA TOPIRCEANU" w:date="2023-06-27T12:29:00Z"/>
          <w:rFonts w:ascii="Trebuchet MS" w:hAnsi="Trebuchet MS"/>
          <w:color w:val="000000" w:themeColor="text1"/>
        </w:rPr>
      </w:pPr>
      <w:ins w:id="3" w:author="NICOLETA TOPIRCEANU" w:date="2023-06-27T12:29:00Z">
        <w:r w:rsidRPr="00EE4FE7">
          <w:rPr>
            <w:rFonts w:ascii="Trebuchet MS" w:hAnsi="Trebuchet MS"/>
            <w:color w:val="000000" w:themeColor="text1"/>
          </w:rPr>
          <w:t xml:space="preserve">Prioritate: </w:t>
        </w:r>
        <w:r w:rsidRPr="009D7175">
          <w:rPr>
            <w:rFonts w:ascii="Trebuchet MS" w:hAnsi="Trebuchet MS" w:cs="Calibri"/>
            <w:b/>
            <w:color w:val="000000"/>
          </w:rPr>
          <w:t>P1</w:t>
        </w:r>
        <w:r w:rsidRPr="009D7175">
          <w:rPr>
            <w:rFonts w:ascii="Trebuchet MS" w:hAnsi="Trebuchet MS" w:cs="Calibri"/>
            <w:color w:val="000000"/>
          </w:rPr>
          <w:t xml:space="preserve"> -O regiune competitivă prin inovare, digitalizare și întreprinderi dinamice</w:t>
        </w:r>
        <w:r w:rsidRPr="00EE4FE7" w:rsidDel="00383D8F">
          <w:rPr>
            <w:rFonts w:ascii="Trebuchet MS" w:hAnsi="Trebuchet MS"/>
            <w:color w:val="000000" w:themeColor="text1"/>
          </w:rPr>
          <w:t xml:space="preserve"> </w:t>
        </w:r>
      </w:ins>
    </w:p>
    <w:p w14:paraId="6E086728" w14:textId="77777777" w:rsidR="00EA7400" w:rsidRDefault="00EA7400" w:rsidP="00EA7400">
      <w:pPr>
        <w:rPr>
          <w:ins w:id="4" w:author="NICOLETA TOPIRCEANU" w:date="2023-06-27T12:29:00Z"/>
          <w:rFonts w:ascii="Trebuchet MS" w:hAnsi="Trebuchet MS"/>
          <w:color w:val="000000" w:themeColor="text1"/>
        </w:rPr>
      </w:pPr>
    </w:p>
    <w:p w14:paraId="536A64CA" w14:textId="77777777" w:rsidR="00EA7400" w:rsidRPr="009D7175" w:rsidRDefault="00EA7400" w:rsidP="00EA7400">
      <w:pPr>
        <w:spacing w:line="360" w:lineRule="auto"/>
        <w:jc w:val="both"/>
        <w:rPr>
          <w:ins w:id="5" w:author="NICOLETA TOPIRCEANU" w:date="2023-06-27T12:29:00Z"/>
          <w:rFonts w:ascii="Trebuchet MS" w:hAnsi="Trebuchet MS"/>
          <w:noProof/>
        </w:rPr>
      </w:pPr>
      <w:ins w:id="6" w:author="NICOLETA TOPIRCEANU" w:date="2023-06-27T12:29:00Z">
        <w:r w:rsidRPr="00EE4FE7">
          <w:rPr>
            <w:rFonts w:ascii="Trebuchet MS" w:hAnsi="Trebuchet MS"/>
            <w:color w:val="000000" w:themeColor="text1"/>
          </w:rPr>
          <w:t xml:space="preserve">Obiectiv de politică: </w:t>
        </w:r>
        <w:r w:rsidRPr="009D7175">
          <w:rPr>
            <w:rFonts w:ascii="Trebuchet MS" w:hAnsi="Trebuchet MS"/>
            <w:b/>
          </w:rPr>
          <w:t xml:space="preserve">1 - </w:t>
        </w:r>
        <w:r w:rsidRPr="009D7175">
          <w:rPr>
            <w:rFonts w:ascii="Trebuchet MS" w:hAnsi="Trebuchet MS"/>
            <w:noProof/>
          </w:rPr>
          <w:t xml:space="preserve">O Europă mai competitivă și mai inteligentă, prin promovarea unei transformări economice inovatoare și inteligente și a conectivității TIC regionale </w:t>
        </w:r>
      </w:ins>
    </w:p>
    <w:p w14:paraId="0590F093" w14:textId="77777777" w:rsidR="00EA7400" w:rsidRDefault="00EA7400" w:rsidP="00EA7400">
      <w:pPr>
        <w:rPr>
          <w:ins w:id="7" w:author="NICOLETA TOPIRCEANU" w:date="2023-06-27T12:29:00Z"/>
          <w:rFonts w:ascii="Trebuchet MS" w:hAnsi="Trebuchet MS"/>
        </w:rPr>
      </w:pPr>
      <w:ins w:id="8" w:author="NICOLETA TOPIRCEANU" w:date="2023-06-27T12:29:00Z">
        <w:r w:rsidRPr="00D8454E">
          <w:rPr>
            <w:rFonts w:ascii="Trebuchet MS" w:hAnsi="Trebuchet MS"/>
          </w:rPr>
          <w:t xml:space="preserve">Fond: </w:t>
        </w:r>
        <w:r w:rsidRPr="00681F3D">
          <w:rPr>
            <w:rFonts w:ascii="Trebuchet MS" w:hAnsi="Trebuchet MS"/>
          </w:rPr>
          <w:t>FEDR</w:t>
        </w:r>
      </w:ins>
    </w:p>
    <w:p w14:paraId="2469E8C8" w14:textId="77777777" w:rsidR="00EA7400" w:rsidRPr="00D8454E" w:rsidRDefault="00EA7400" w:rsidP="00EA7400">
      <w:pPr>
        <w:rPr>
          <w:ins w:id="9" w:author="NICOLETA TOPIRCEANU" w:date="2023-06-27T12:29:00Z"/>
          <w:rFonts w:ascii="Trebuchet MS" w:hAnsi="Trebuchet MS"/>
        </w:rPr>
      </w:pPr>
    </w:p>
    <w:p w14:paraId="0E140F09" w14:textId="77777777" w:rsidR="00EA7400" w:rsidRDefault="00EA7400" w:rsidP="00EA7400">
      <w:pPr>
        <w:spacing w:line="360" w:lineRule="auto"/>
        <w:jc w:val="both"/>
        <w:rPr>
          <w:ins w:id="10" w:author="NICOLETA TOPIRCEANU" w:date="2023-06-27T12:29:00Z"/>
          <w:rFonts w:ascii="Trebuchet MS" w:hAnsi="Trebuchet MS" w:cs="Calibri"/>
          <w:color w:val="000000"/>
        </w:rPr>
      </w:pPr>
      <w:ins w:id="11" w:author="NICOLETA TOPIRCEANU" w:date="2023-06-27T12:29:00Z">
        <w:r w:rsidRPr="00D8454E">
          <w:rPr>
            <w:rFonts w:ascii="Trebuchet MS" w:hAnsi="Trebuchet MS"/>
          </w:rPr>
          <w:t xml:space="preserve">Obiectiv specific: </w:t>
        </w:r>
        <w:r w:rsidRPr="00EE4FE7">
          <w:rPr>
            <w:rFonts w:ascii="Trebuchet MS" w:hAnsi="Trebuchet MS"/>
          </w:rPr>
          <w:t xml:space="preserve"> </w:t>
        </w:r>
        <w:r w:rsidRPr="009D7175">
          <w:rPr>
            <w:rFonts w:ascii="Trebuchet MS" w:hAnsi="Trebuchet MS" w:cs="Calibri"/>
            <w:b/>
            <w:bCs/>
            <w:color w:val="000000"/>
          </w:rPr>
          <w:t>RSO 1.3</w:t>
        </w:r>
        <w:r w:rsidRPr="009D7175">
          <w:rPr>
            <w:rFonts w:ascii="Trebuchet MS" w:hAnsi="Trebuchet MS" w:cs="Calibri"/>
            <w:color w:val="000000"/>
          </w:rPr>
          <w:t xml:space="preserve"> - Intensificarea creșterii sustenabile și creșterea competitivității IMM-urilor și crearea de locuri de muncă în cadrul IMM-urilor, inclusiv prin investiții productive (FEDR).</w:t>
        </w:r>
      </w:ins>
    </w:p>
    <w:p w14:paraId="32917F99" w14:textId="77777777" w:rsidR="00EA7400" w:rsidRPr="009D7175" w:rsidRDefault="00EA7400" w:rsidP="00EA7400">
      <w:pPr>
        <w:spacing w:line="360" w:lineRule="auto"/>
        <w:jc w:val="both"/>
        <w:rPr>
          <w:ins w:id="12" w:author="NICOLETA TOPIRCEANU" w:date="2023-06-27T12:29:00Z"/>
          <w:rFonts w:ascii="Trebuchet MS" w:hAnsi="Trebuchet MS"/>
        </w:rPr>
      </w:pPr>
    </w:p>
    <w:p w14:paraId="12D8D452" w14:textId="7EA2ADA5" w:rsidR="00EA7400" w:rsidDel="00F52673" w:rsidRDefault="00EA7400" w:rsidP="008540B0">
      <w:pPr>
        <w:rPr>
          <w:del w:id="13" w:author="Gabriela Calin" w:date="2023-09-01T13:25:00Z"/>
          <w:rFonts w:ascii="Trebuchet MS" w:hAnsi="Trebuchet MS"/>
        </w:rPr>
      </w:pPr>
      <w:ins w:id="14" w:author="NICOLETA TOPIRCEANU" w:date="2023-06-27T12:29:00Z">
        <w:r w:rsidRPr="00D8454E">
          <w:rPr>
            <w:rFonts w:ascii="Trebuchet MS" w:hAnsi="Trebuchet MS"/>
          </w:rPr>
          <w:t xml:space="preserve">Apel de proiecte: </w:t>
        </w:r>
      </w:ins>
      <w:ins w:id="15" w:author="Gabriela Calin" w:date="2023-09-01T13:25:00Z">
        <w:r w:rsidR="00D83B0F" w:rsidRPr="00D83B0F">
          <w:rPr>
            <w:rFonts w:ascii="Trebuchet MS" w:hAnsi="Trebuchet MS"/>
          </w:rPr>
          <w:t>Operațiunea B - Intensificarea creșterii sustenabile și a competitivității microîntrepinderilor, întreprinderilor mici și întreprinderilor mijlocii din regiunea Sud-Muntenia</w:t>
        </w:r>
      </w:ins>
      <w:ins w:id="16" w:author="NICOLETA TOPIRCEANU" w:date="2023-06-27T14:10:00Z">
        <w:del w:id="17" w:author="Gabriela Calin" w:date="2023-09-01T13:25:00Z">
          <w:r w:rsidR="00543A2F" w:rsidRPr="00AB6CCF" w:rsidDel="00D83B0F">
            <w:rPr>
              <w:rFonts w:ascii="Trebuchet MS" w:hAnsi="Trebuchet MS"/>
              <w:b/>
              <w:bCs/>
            </w:rPr>
            <w:delText xml:space="preserve">Operațiunea A </w:delText>
          </w:r>
          <w:r w:rsidR="00543A2F" w:rsidRPr="00AB6CCF" w:rsidDel="00D83B0F">
            <w:rPr>
              <w:rFonts w:ascii="Trebuchet MS" w:hAnsi="Trebuchet MS"/>
            </w:rPr>
            <w:delText>- Intensificarea creșterii sustenabile și a competitivității microîntrepinderilor și întreprinderi mici din regiunea Sud-Muntenia</w:delText>
          </w:r>
        </w:del>
      </w:ins>
      <w:ins w:id="18" w:author="NICOLETA TOPIRCEANU" w:date="2023-06-27T12:29:00Z">
        <w:del w:id="19" w:author="Gabriela Calin" w:date="2023-09-01T13:25:00Z">
          <w:r w:rsidRPr="006E7385" w:rsidDel="00D83B0F">
            <w:rPr>
              <w:rFonts w:ascii="Trebuchet MS" w:hAnsi="Trebuchet MS"/>
              <w:color w:val="000000" w:themeColor="text1"/>
            </w:rPr>
            <w:delText>.</w:delText>
          </w:r>
        </w:del>
      </w:ins>
    </w:p>
    <w:p w14:paraId="141E3E34" w14:textId="77777777" w:rsidR="00F52673" w:rsidRPr="009D7175" w:rsidRDefault="00F52673" w:rsidP="00EA7400">
      <w:pPr>
        <w:spacing w:line="360" w:lineRule="auto"/>
        <w:jc w:val="both"/>
        <w:rPr>
          <w:ins w:id="20" w:author="Gabriela Calin" w:date="2023-09-01T13:25:00Z"/>
          <w:rFonts w:ascii="Trebuchet MS" w:hAnsi="Trebuchet MS"/>
          <w:iCs/>
        </w:rPr>
      </w:pPr>
    </w:p>
    <w:p w14:paraId="35D9607C" w14:textId="61AC6099" w:rsidR="00373FCC" w:rsidDel="00EA7400" w:rsidRDefault="00373FCC" w:rsidP="00D83B0F">
      <w:pPr>
        <w:spacing w:line="360" w:lineRule="auto"/>
        <w:jc w:val="both"/>
        <w:rPr>
          <w:del w:id="21" w:author="NICOLETA TOPIRCEANU" w:date="2023-06-27T12:29:00Z"/>
          <w:rFonts w:ascii="Trebuchet MS" w:hAnsi="Trebuchet MS"/>
        </w:rPr>
      </w:pPr>
      <w:del w:id="22" w:author="NICOLETA TOPIRCEANU" w:date="2023-06-27T12:29:00Z">
        <w:r w:rsidRPr="00BD247D" w:rsidDel="00EA7400">
          <w:rPr>
            <w:rFonts w:ascii="Trebuchet MS" w:hAnsi="Trebuchet MS"/>
          </w:rPr>
          <w:delText xml:space="preserve">Program: </w:delText>
        </w:r>
        <w:r w:rsidR="005472EF" w:rsidRPr="005472EF" w:rsidDel="00EA7400">
          <w:rPr>
            <w:rFonts w:ascii="Trebuchet MS" w:hAnsi="Trebuchet MS"/>
          </w:rPr>
          <w:delText xml:space="preserve"> </w:delText>
        </w:r>
        <w:r w:rsidR="005472EF" w:rsidRPr="00C9448F" w:rsidDel="00EA7400">
          <w:rPr>
            <w:rFonts w:ascii="Trebuchet MS" w:hAnsi="Trebuchet MS"/>
          </w:rPr>
          <w:delText>Programul Regional Sud-Muntenia 2021-2027</w:delText>
        </w:r>
      </w:del>
    </w:p>
    <w:p w14:paraId="3F575B7D" w14:textId="77777777" w:rsidR="00EA7400" w:rsidRPr="00BD247D" w:rsidRDefault="00EA7400" w:rsidP="008540B0">
      <w:pPr>
        <w:rPr>
          <w:ins w:id="23" w:author="NICOLETA TOPIRCEANU" w:date="2023-06-27T12:29:00Z"/>
          <w:rFonts w:ascii="Trebuchet MS" w:hAnsi="Trebuchet MS"/>
        </w:rPr>
      </w:pPr>
    </w:p>
    <w:p w14:paraId="38D97E8D" w14:textId="09F89300" w:rsidR="00BA48EA" w:rsidDel="00EA7400" w:rsidRDefault="00373FCC" w:rsidP="005472EF">
      <w:pPr>
        <w:rPr>
          <w:del w:id="24" w:author="NICOLETA TOPIRCEANU" w:date="2023-06-27T12:29:00Z"/>
          <w:rFonts w:ascii="Trebuchet MS" w:hAnsi="Trebuchet MS"/>
        </w:rPr>
      </w:pPr>
      <w:del w:id="25" w:author="NICOLETA TOPIRCEANU" w:date="2023-06-27T12:29:00Z">
        <w:r w:rsidRPr="00BD247D" w:rsidDel="00EA7400">
          <w:rPr>
            <w:rFonts w:ascii="Trebuchet MS" w:hAnsi="Trebuchet MS"/>
          </w:rPr>
          <w:delText xml:space="preserve">Prioritate: </w:delText>
        </w:r>
        <w:bookmarkStart w:id="26" w:name="_Hlk135643515"/>
        <w:r w:rsidR="005472EF" w:rsidDel="00EA7400">
          <w:rPr>
            <w:rFonts w:ascii="Trebuchet MS" w:hAnsi="Trebuchet MS"/>
          </w:rPr>
          <w:delText xml:space="preserve">6 </w:delText>
        </w:r>
        <w:r w:rsidR="005472EF" w:rsidRPr="004C7973" w:rsidDel="00EA7400">
          <w:rPr>
            <w:rFonts w:ascii="Trebuchet MS" w:hAnsi="Trebuchet MS"/>
          </w:rPr>
          <w:delText>– O regiune atractivă</w:delText>
        </w:r>
        <w:bookmarkEnd w:id="26"/>
      </w:del>
    </w:p>
    <w:p w14:paraId="29A1E2EC" w14:textId="09CE9926" w:rsidR="0087127C" w:rsidDel="00EA7400" w:rsidRDefault="00373FCC" w:rsidP="008540B0">
      <w:pPr>
        <w:rPr>
          <w:del w:id="27" w:author="NICOLETA TOPIRCEANU" w:date="2023-06-27T12:29:00Z"/>
          <w:rFonts w:ascii="Trebuchet MS" w:hAnsi="Trebuchet MS"/>
        </w:rPr>
      </w:pPr>
      <w:del w:id="28" w:author="NICOLETA TOPIRCEANU" w:date="2023-06-27T12:29:00Z">
        <w:r w:rsidRPr="00BD247D" w:rsidDel="00EA7400">
          <w:rPr>
            <w:rFonts w:ascii="Trebuchet MS" w:hAnsi="Trebuchet MS"/>
          </w:rPr>
          <w:delText xml:space="preserve">Obiectiv specific: </w:delText>
        </w:r>
        <w:r w:rsidR="00BA48EA" w:rsidRPr="004C7973" w:rsidDel="00EA7400">
          <w:rPr>
            <w:rFonts w:ascii="Trebuchet MS" w:hAnsi="Trebuchet MS"/>
          </w:rPr>
          <w:delText>RSO 5.</w:delText>
        </w:r>
        <w:r w:rsidR="0087127C" w:rsidDel="00EA7400">
          <w:rPr>
            <w:rFonts w:ascii="Trebuchet MS" w:hAnsi="Trebuchet MS"/>
          </w:rPr>
          <w:delText>1</w:delText>
        </w:r>
        <w:r w:rsidR="00BA48EA" w:rsidRPr="004C7973" w:rsidDel="00EA7400">
          <w:rPr>
            <w:rFonts w:ascii="Trebuchet MS" w:hAnsi="Trebuchet MS"/>
          </w:rPr>
          <w:delText xml:space="preserve">  - </w:delText>
        </w:r>
        <w:r w:rsidR="0087127C" w:rsidRPr="0087127C" w:rsidDel="00EA7400">
          <w:rPr>
            <w:rFonts w:ascii="Trebuchet MS" w:hAnsi="Trebuchet MS"/>
          </w:rPr>
          <w:delText xml:space="preserve">Promovarea dezvoltării integrate și incluzive în domeniul social, economic și al mediului, precum și a culturii, a patrimoniului natural, a turismului sustenabil și a securității în zonele urbane </w:delText>
        </w:r>
      </w:del>
    </w:p>
    <w:p w14:paraId="3E525BA1" w14:textId="5EA60967" w:rsidR="0087127C" w:rsidDel="00EA7400" w:rsidRDefault="00373FCC" w:rsidP="008540B0">
      <w:pPr>
        <w:rPr>
          <w:del w:id="29" w:author="NICOLETA TOPIRCEANU" w:date="2023-06-27T12:29:00Z"/>
          <w:rFonts w:ascii="Trebuchet MS" w:hAnsi="Trebuchet MS"/>
        </w:rPr>
      </w:pPr>
      <w:del w:id="30" w:author="NICOLETA TOPIRCEANU" w:date="2023-06-27T12:29:00Z">
        <w:r w:rsidRPr="00BD247D" w:rsidDel="00EA7400">
          <w:rPr>
            <w:rFonts w:ascii="Trebuchet MS" w:hAnsi="Trebuchet MS"/>
          </w:rPr>
          <w:delText>Apel de proiecte:</w:delText>
        </w:r>
        <w:bookmarkStart w:id="31" w:name="_Hlk135643696"/>
        <w:r w:rsidR="00F66CCC" w:rsidDel="00EA7400">
          <w:rPr>
            <w:rFonts w:ascii="Trebuchet MS" w:hAnsi="Trebuchet MS"/>
          </w:rPr>
          <w:delText xml:space="preserve"> </w:delText>
        </w:r>
        <w:r w:rsidR="0087127C" w:rsidRPr="0087127C" w:rsidDel="00EA7400">
          <w:rPr>
            <w:rFonts w:ascii="Trebuchet MS" w:hAnsi="Trebuchet MS"/>
          </w:rPr>
          <w:delText>Sprijin acordat municipiilor reședință de județ, inclusiv zonelor urbane funcționale ale acestora, din regiunea Sud-Muntenia, pentru investiții în operațiuni de regenerare urbană</w:delText>
        </w:r>
        <w:bookmarkEnd w:id="31"/>
      </w:del>
    </w:p>
    <w:p w14:paraId="7DE04E80" w14:textId="575A4D3F" w:rsidR="00FB79CB" w:rsidRPr="00BD247D" w:rsidRDefault="00FB79CB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  <w:highlight w:val="lightGray"/>
        </w:rPr>
        <w:t>Tiltu proiect: &lt;</w:t>
      </w:r>
      <w:r w:rsidR="00083F89" w:rsidRPr="00BD247D">
        <w:rPr>
          <w:rFonts w:ascii="Trebuchet MS" w:hAnsi="Trebuchet MS"/>
          <w:highlight w:val="lightGray"/>
        </w:rPr>
        <w:t>titlu proiect</w:t>
      </w:r>
      <w:r w:rsidRPr="00BD247D">
        <w:rPr>
          <w:rFonts w:ascii="Trebuchet MS" w:hAnsi="Trebuchet MS"/>
          <w:highlight w:val="lightGray"/>
        </w:rPr>
        <w:t>&gt;</w:t>
      </w:r>
    </w:p>
    <w:p w14:paraId="3B9F3CD2" w14:textId="1BCEC7C6" w:rsidR="00373FCC" w:rsidRPr="00BD247D" w:rsidRDefault="00373FCC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</w:rPr>
        <w:t xml:space="preserve">Cod SMIS: </w:t>
      </w:r>
      <w:r w:rsidRPr="00BD247D">
        <w:rPr>
          <w:rFonts w:ascii="Trebuchet MS" w:hAnsi="Trebuchet MS"/>
          <w:highlight w:val="lightGray"/>
        </w:rPr>
        <w:t>&lt;cod SMIS&gt;</w:t>
      </w:r>
    </w:p>
    <w:p w14:paraId="5DEA0BFD" w14:textId="0C783978" w:rsidR="00FB79CB" w:rsidRPr="00BD247D" w:rsidRDefault="00FB79CB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  <w:highlight w:val="lightGray"/>
        </w:rPr>
        <w:t xml:space="preserve">Contract de Finanțare nr. </w:t>
      </w:r>
    </w:p>
    <w:p w14:paraId="53AE0A89" w14:textId="77777777" w:rsidR="00FB79CB" w:rsidRPr="003F3C60" w:rsidRDefault="00FB79CB" w:rsidP="008540B0">
      <w:pPr>
        <w:rPr>
          <w:rFonts w:ascii="Trebuchet MS" w:hAnsi="Trebuchet MS"/>
          <w:color w:val="0070C0"/>
          <w:highlight w:val="lightGray"/>
        </w:rPr>
      </w:pPr>
    </w:p>
    <w:p w14:paraId="2E0EF32D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7D470A96" w14:textId="12C6CF94" w:rsidR="00D37401" w:rsidRPr="008540B0" w:rsidRDefault="00D37401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 xml:space="preserve">Raportul de progres al </w:t>
      </w:r>
      <w:r w:rsidR="00425EA2" w:rsidRPr="008540B0">
        <w:rPr>
          <w:rFonts w:ascii="Trebuchet MS" w:eastAsiaTheme="minorHAnsi" w:hAnsi="Trebuchet MS" w:cstheme="minorBidi"/>
          <w:b/>
          <w:bCs/>
        </w:rPr>
        <w:t>proiectului</w:t>
      </w:r>
      <w:r w:rsidR="0025786F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hAnsi="Trebuchet MS"/>
          <w:b/>
        </w:rPr>
        <w:t xml:space="preserve"> 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Raport privind </w:t>
      </w:r>
      <w:r w:rsidR="000F1632" w:rsidRPr="008540B0">
        <w:rPr>
          <w:rFonts w:ascii="Trebuchet MS" w:eastAsiaTheme="minorHAnsi" w:hAnsi="Trebuchet MS" w:cstheme="minorBidi"/>
          <w:b/>
          <w:bCs/>
        </w:rPr>
        <w:t>caracterul durabil al proiectului</w:t>
      </w:r>
      <w:r w:rsidR="007E6F33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investiției </w:t>
      </w:r>
    </w:p>
    <w:p w14:paraId="4A71B364" w14:textId="77777777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089C471D" w14:textId="193CBED5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>Nr....</w:t>
      </w:r>
    </w:p>
    <w:p w14:paraId="296E1282" w14:textId="3A29873B" w:rsidR="00D37401" w:rsidRPr="008540B0" w:rsidRDefault="00D37401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E1C7E30" w14:textId="1C1E88A9" w:rsidR="009459CF" w:rsidRPr="008540B0" w:rsidRDefault="009459CF" w:rsidP="008540B0">
      <w:pPr>
        <w:pStyle w:val="ListParagraph"/>
        <w:jc w:val="center"/>
        <w:rPr>
          <w:rFonts w:ascii="Trebuchet MS" w:eastAsiaTheme="minorHAnsi" w:hAnsi="Trebuchet MS" w:cstheme="minorBidi"/>
          <w:b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Perioada de raportare </w:t>
      </w:r>
      <w:r w:rsidR="00A563F4"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de la ....... (selecție dată) până la ....... (selecție dată)</w:t>
      </w:r>
      <w:r w:rsidR="00A563F4" w:rsidRPr="008540B0" w:rsidDel="00A563F4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 </w:t>
      </w:r>
    </w:p>
    <w:p w14:paraId="6635AC76" w14:textId="34261664" w:rsidR="009459CF" w:rsidRPr="008540B0" w:rsidRDefault="009459CF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4279EB7" w14:textId="5A6D7FA7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Prezentare generală</w:t>
      </w:r>
      <w:r w:rsidR="00FF25A5" w:rsidRPr="008540B0">
        <w:rPr>
          <w:rFonts w:ascii="Trebuchet MS" w:eastAsiaTheme="minorHAnsi" w:hAnsi="Trebuchet MS"/>
        </w:rPr>
        <w:t xml:space="preserve"> </w:t>
      </w:r>
      <w:r w:rsidR="00FF25A5" w:rsidRPr="008540B0">
        <w:rPr>
          <w:rFonts w:ascii="Trebuchet MS" w:eastAsiaTheme="minorHAnsi" w:hAnsi="Trebuchet MS"/>
          <w:i/>
        </w:rPr>
        <w:t>(</w:t>
      </w:r>
      <w:r w:rsidR="00C30DD6" w:rsidRPr="008540B0">
        <w:rPr>
          <w:rFonts w:ascii="Trebuchet MS" w:eastAsiaTheme="minorHAnsi" w:hAnsi="Trebuchet MS"/>
          <w:i/>
        </w:rPr>
        <w:t xml:space="preserve">denumire proiect, tip proiect, nr. contract de finanțare, dată începere proiect, dată finalizare proiect - </w:t>
      </w:r>
      <w:r w:rsidR="00FF25A5" w:rsidRPr="008540B0">
        <w:rPr>
          <w:rFonts w:ascii="Trebuchet MS" w:eastAsiaTheme="minorHAnsi" w:hAnsi="Trebuchet MS"/>
          <w:i/>
        </w:rPr>
        <w:t>informatiile se vor prelua din sistemul informatic MySMIS 2021)</w:t>
      </w:r>
    </w:p>
    <w:p w14:paraId="5209319E" w14:textId="77777777" w:rsidR="00CF2F78" w:rsidRPr="008540B0" w:rsidRDefault="00CF2F78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0B638F" w14:textId="4623E87F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  <w:bCs/>
        </w:rPr>
      </w:pPr>
      <w:r w:rsidRPr="008540B0">
        <w:rPr>
          <w:rFonts w:ascii="Trebuchet MS" w:eastAsiaTheme="minorHAnsi" w:hAnsi="Trebuchet MS"/>
        </w:rPr>
        <w:t>Detalii despre beneficiar</w:t>
      </w:r>
      <w:r w:rsidR="00FF25A5" w:rsidRPr="008540B0">
        <w:rPr>
          <w:rFonts w:ascii="Trebuchet MS" w:eastAsiaTheme="minorHAnsi" w:hAnsi="Trebuchet MS"/>
        </w:rPr>
        <w:t xml:space="preserve"> (informatiile se vor prelua din sistemul informatic MySMIS 2021</w:t>
      </w:r>
      <w:r w:rsidR="00FF25A5" w:rsidRPr="008540B0">
        <w:rPr>
          <w:rFonts w:ascii="Trebuchet MS" w:eastAsiaTheme="minorHAnsi" w:hAnsi="Trebuchet MS"/>
          <w:i/>
        </w:rPr>
        <w:t>)</w:t>
      </w:r>
    </w:p>
    <w:p w14:paraId="08FAA968" w14:textId="6D57D1BB" w:rsidR="009459CF" w:rsidRPr="008540B0" w:rsidRDefault="009459CF" w:rsidP="008540B0">
      <w:pPr>
        <w:pStyle w:val="ListParagraph"/>
        <w:jc w:val="both"/>
        <w:rPr>
          <w:rFonts w:ascii="Trebuchet MS" w:eastAsiaTheme="minorHAnsi" w:hAnsi="Trebuchet MS"/>
        </w:rPr>
      </w:pPr>
    </w:p>
    <w:p w14:paraId="10EA2596" w14:textId="458FBFBC" w:rsidR="009459CF" w:rsidRPr="008540B0" w:rsidRDefault="009459CF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Rezumatul proiectului (partial, informatiile se vor prelua din sistemul informatic MySMIS 2021)</w:t>
      </w:r>
    </w:p>
    <w:p w14:paraId="30AFA378" w14:textId="77777777" w:rsidR="00AE4CE5" w:rsidRPr="008540B0" w:rsidRDefault="00AE4CE5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635403F" w14:textId="36BB61A5" w:rsidR="009F6D43" w:rsidRPr="008540B0" w:rsidRDefault="00AE4CE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SECȚIUNE I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–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PERIOADA DE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IMPLEMENTARE</w:t>
      </w:r>
    </w:p>
    <w:p w14:paraId="334AF713" w14:textId="77777777" w:rsidR="009F6D43" w:rsidRPr="008540B0" w:rsidRDefault="009F6D43" w:rsidP="008540B0">
      <w:pPr>
        <w:rPr>
          <w:rFonts w:ascii="Trebuchet MS" w:hAnsi="Trebuchet MS"/>
        </w:rPr>
      </w:pPr>
      <w:bookmarkStart w:id="32" w:name="_Hlk133306267"/>
    </w:p>
    <w:bookmarkEnd w:id="32"/>
    <w:p w14:paraId="5E06992C" w14:textId="19E706F5" w:rsidR="009311DC" w:rsidRPr="008540B0" w:rsidRDefault="009311DC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 xml:space="preserve">Modificări ale contractului/deciziei de finanțare aprobate pe parcursul perioadei de raportare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50EC266A" w14:textId="25F702B8" w:rsidR="009311DC" w:rsidRPr="008540B0" w:rsidRDefault="009311DC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7CA7021" w14:textId="791F61C6" w:rsidR="00007F30" w:rsidRPr="008540B0" w:rsidRDefault="00007F30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Calendar de raportare </w:t>
      </w:r>
    </w:p>
    <w:p w14:paraId="51C4D920" w14:textId="77777777" w:rsidR="00007F30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27F87D8" w14:textId="25758C98" w:rsidR="005B2FD2" w:rsidRPr="008540B0" w:rsidRDefault="00BD0435" w:rsidP="008540B0">
      <w:pPr>
        <w:pStyle w:val="ListParagraph"/>
        <w:numPr>
          <w:ilvl w:val="0"/>
          <w:numId w:val="8"/>
        </w:numPr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>A</w:t>
      </w:r>
      <w:r w:rsidR="00245A84" w:rsidRPr="008540B0">
        <w:rPr>
          <w:rFonts w:ascii="Trebuchet MS" w:hAnsi="Trebuchet MS"/>
          <w:b/>
          <w:sz w:val="22"/>
          <w:szCs w:val="22"/>
        </w:rPr>
        <w:t>ctivități implementate</w:t>
      </w:r>
      <w:r w:rsidR="005B2FD2" w:rsidRPr="008540B0">
        <w:rPr>
          <w:rFonts w:ascii="Trebuchet MS" w:hAnsi="Trebuchet MS"/>
          <w:b/>
          <w:sz w:val="22"/>
          <w:szCs w:val="22"/>
        </w:rPr>
        <w:t xml:space="preserve"> </w:t>
      </w:r>
      <w:r w:rsidR="00C75B60" w:rsidRPr="008540B0">
        <w:rPr>
          <w:rFonts w:ascii="Trebuchet MS" w:hAnsi="Trebuchet MS"/>
          <w:b/>
          <w:sz w:val="22"/>
          <w:szCs w:val="22"/>
        </w:rPr>
        <w:t xml:space="preserve"> și rezultate obținute </w:t>
      </w:r>
      <w:r w:rsidR="005B2FD2" w:rsidRPr="008540B0">
        <w:rPr>
          <w:rFonts w:ascii="Trebuchet MS" w:hAnsi="Trebuchet MS"/>
          <w:b/>
          <w:sz w:val="22"/>
          <w:szCs w:val="22"/>
        </w:rPr>
        <w:t>pe parcursul perioadei de raportare</w:t>
      </w:r>
      <w:r w:rsidR="00007F30" w:rsidRPr="008540B0">
        <w:rPr>
          <w:rFonts w:ascii="Trebuchet MS" w:hAnsi="Trebuchet MS"/>
          <w:b/>
          <w:sz w:val="22"/>
          <w:szCs w:val="22"/>
        </w:rPr>
        <w:t>. Abateri survenite față de graficul de implementare/calendarul proiectului</w:t>
      </w:r>
    </w:p>
    <w:p w14:paraId="618B39F1" w14:textId="7A24DB67" w:rsidR="002B60ED" w:rsidRPr="008540B0" w:rsidRDefault="002B60ED" w:rsidP="008540B0">
      <w:pPr>
        <w:rPr>
          <w:rFonts w:ascii="Trebuchet MS" w:hAnsi="Trebuchet MS"/>
          <w:b/>
          <w:i/>
          <w:sz w:val="22"/>
          <w:szCs w:val="22"/>
          <w:u w:val="single"/>
        </w:rPr>
      </w:pPr>
    </w:p>
    <w:p w14:paraId="63C90403" w14:textId="4D85E6F0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Progresul înregistrat în implementarea activităților și rezultatele obținute în perioada de raportare </w:t>
      </w:r>
    </w:p>
    <w:p w14:paraId="10EE943A" w14:textId="7C121D0C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Abateri de la calendarul/graficul de implementare prevăzut în contractul de finanțare </w:t>
      </w:r>
      <w:r w:rsidR="00B54F44" w:rsidRPr="008540B0">
        <w:rPr>
          <w:rFonts w:ascii="Trebuchet MS" w:eastAsiaTheme="minorHAnsi" w:hAnsi="Trebuchet MS" w:cstheme="minorBidi"/>
          <w:i/>
          <w:sz w:val="22"/>
          <w:szCs w:val="22"/>
        </w:rPr>
        <w:t>și riscuri identificate</w:t>
      </w:r>
    </w:p>
    <w:p w14:paraId="14115395" w14:textId="77777777" w:rsidR="00EB0D59" w:rsidRDefault="00EB0D59" w:rsidP="008540B0">
      <w:pPr>
        <w:pStyle w:val="ListParagraph"/>
        <w:ind w:left="42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E4096F" w14:textId="77777777" w:rsidR="00681710" w:rsidRPr="008540B0" w:rsidRDefault="0068171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7F0056E" w14:textId="20502FC5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de realizare și indicatori de rezultat (</w:t>
      </w:r>
      <w:r w:rsidRPr="008540B0">
        <w:rPr>
          <w:rFonts w:ascii="Trebuchet MS" w:eastAsiaTheme="minorHAnsi" w:hAnsi="Trebuchet MS" w:cstheme="minorBidi"/>
          <w:sz w:val="22"/>
          <w:szCs w:val="22"/>
        </w:rPr>
        <w:t>informatiile se vor prelua parțial din sistemul informatic MySMIS 2021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)</w:t>
      </w:r>
    </w:p>
    <w:p w14:paraId="07CE06C1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>Se vor completa:</w:t>
      </w:r>
    </w:p>
    <w:p w14:paraId="05E5CC52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asumați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conform Cererii de finanțare (informatiile se vor prelua din sistemul informatic MySMIS 2021)</w:t>
      </w:r>
    </w:p>
    <w:p w14:paraId="0014ED4C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realizați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în perioada de raportare</w:t>
      </w:r>
    </w:p>
    <w:p w14:paraId="60600F5C" w14:textId="2D35B2B1" w:rsidR="00270D00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Valoarea agregată a indicatorilor (calcul a valorilor de indicatori realizați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validați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din perioadele anterioare și cea actuală).</w:t>
      </w:r>
    </w:p>
    <w:p w14:paraId="1C5A9AB4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36E18FD" w14:textId="758848F8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suplimentari specifici Apelului de proiecte, dacă este cazul (</w:t>
      </w:r>
      <w:r w:rsidRPr="008540B0">
        <w:rPr>
          <w:rFonts w:ascii="Trebuchet MS" w:eastAsiaTheme="minorHAnsi" w:hAnsi="Trebuchet MS" w:cstheme="minorBidi"/>
          <w:sz w:val="22"/>
          <w:szCs w:val="22"/>
        </w:rPr>
        <w:t xml:space="preserve">Valorile indicatorilor asumați conform cererii de finanțare, Valorile indicatorilor revizuiți, dacă este cazul, valoare realizată în perioada de raportare, dacă este cazul -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1E0CF041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68B21210" w14:textId="3D356288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Modificări,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în materie de indicatori, apărute pe parcursul implementării</w:t>
      </w:r>
    </w:p>
    <w:p w14:paraId="126BE262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63F715BD" w14:textId="54F53112" w:rsidR="00270D00" w:rsidRPr="008540B0" w:rsidRDefault="00270D0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Cs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Grup țintă în perioada de raportare </w:t>
      </w:r>
    </w:p>
    <w:p w14:paraId="18B167E7" w14:textId="77777777" w:rsidR="00681710" w:rsidRPr="008540B0" w:rsidRDefault="00681710" w:rsidP="008540B0">
      <w:pPr>
        <w:pStyle w:val="ListParagraph"/>
        <w:rPr>
          <w:rFonts w:ascii="Trebuchet MS" w:hAnsi="Trebuchet MS"/>
          <w:bCs/>
          <w:sz w:val="22"/>
          <w:szCs w:val="22"/>
        </w:rPr>
      </w:pPr>
    </w:p>
    <w:p w14:paraId="1413A202" w14:textId="6F2259F6" w:rsidR="00007F30" w:rsidRPr="008540B0" w:rsidRDefault="00007F3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Graficul de achiziții si stadiul derulării procedurilor de achiziții pe contracte (inclusiv contracte neeligibile conform Cererii de finanțare) 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1B54717C" w14:textId="77777777" w:rsidR="003F3C60" w:rsidRPr="008540B0" w:rsidRDefault="003F3C60" w:rsidP="008540B0">
      <w:pPr>
        <w:jc w:val="both"/>
        <w:rPr>
          <w:rFonts w:ascii="Trebuchet MS" w:eastAsiaTheme="minorHAnsi" w:hAnsi="Trebuchet MS" w:cstheme="minorBidi"/>
          <w:b/>
          <w:i/>
          <w:sz w:val="22"/>
          <w:szCs w:val="22"/>
        </w:rPr>
      </w:pPr>
    </w:p>
    <w:p w14:paraId="2D851E06" w14:textId="1763F6AA" w:rsidR="00D37401" w:rsidRPr="008540B0" w:rsidRDefault="00253EE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Informații</w:t>
      </w:r>
      <w:r w:rsidR="00D3740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privind contractele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ac</w:t>
      </w:r>
      <w:r w:rsidR="00A94B50" w:rsidRPr="008540B0">
        <w:rPr>
          <w:rFonts w:ascii="Trebuchet MS" w:eastAsiaTheme="minorHAnsi" w:hAnsi="Trebuchet MS" w:cstheme="minorBidi"/>
          <w:b/>
          <w:sz w:val="22"/>
          <w:szCs w:val="22"/>
        </w:rPr>
        <w:t>h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iziți</w:t>
      </w:r>
      <w:r w:rsidR="0065043B" w:rsidRPr="008540B0">
        <w:rPr>
          <w:rFonts w:ascii="Trebuchet MS" w:eastAsiaTheme="minorHAnsi" w:hAnsi="Trebuchet MS" w:cstheme="minorBidi"/>
          <w:b/>
          <w:sz w:val="22"/>
          <w:szCs w:val="22"/>
        </w:rPr>
        <w:t>i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semnate 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î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>n cadrul proiectului</w:t>
      </w:r>
      <w:r w:rsidR="00CF6824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și modificările la acestea</w:t>
      </w:r>
      <w:r w:rsidR="002309DB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  <w:r w:rsidR="00FF25A5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3B6DE576" w14:textId="0208A7E1" w:rsidR="003C3ED5" w:rsidRPr="008540B0" w:rsidRDefault="003C3ED5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B0B1ABA" w14:textId="6FE9CAB3" w:rsidR="00D37401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u w:val="single"/>
        </w:rPr>
      </w:pPr>
      <w:r w:rsidRPr="008540B0" w:rsidDel="00007F3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1F581513" w14:textId="6179A14E" w:rsidR="0036766D" w:rsidRPr="008540B0" w:rsidRDefault="001B2C17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Situație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avize, acorduri,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autorizații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recepții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ș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i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execuție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contracte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de </w:t>
      </w:r>
      <w:r w:rsidR="003C3ED5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achiziții</w:t>
      </w:r>
      <w:r w:rsidR="003C22A7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inclusiv dificultăți întâmpinate și întârzieri </w:t>
      </w:r>
      <w:r w:rsidR="00B86308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86308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3448DE57" w14:textId="77777777" w:rsidR="003C3ED5" w:rsidRPr="008540B0" w:rsidRDefault="003C3ED5" w:rsidP="008540B0">
      <w:pPr>
        <w:ind w:left="36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DCE27DA" w14:textId="18DBC2EB" w:rsidR="003C3ED5" w:rsidRPr="008540B0" w:rsidRDefault="003C3ED5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112D4A4E" w14:textId="1767CCAE" w:rsidR="0036766D" w:rsidRPr="008540B0" w:rsidRDefault="0036766D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Evidența echipamentelor (</w:t>
      </w:r>
      <w:r w:rsidRPr="008540B0">
        <w:rPr>
          <w:rFonts w:ascii="Trebuchet MS" w:eastAsiaTheme="minorHAnsi" w:hAnsi="Trebuchet MS" w:cstheme="minorBidi"/>
          <w:bCs/>
          <w:i/>
          <w:sz w:val="22"/>
          <w:szCs w:val="22"/>
        </w:rPr>
        <w:t xml:space="preserve">contracte de furnizare sau alt tip de contracte în cadrul cărora se achiziționează și echipamente) </w:t>
      </w:r>
    </w:p>
    <w:p w14:paraId="6C764CEA" w14:textId="77777777" w:rsidR="00BA139E" w:rsidRPr="008540B0" w:rsidRDefault="00BA139E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A3397F4" w14:textId="5FF844DA" w:rsidR="008B69C7" w:rsidRPr="008540B0" w:rsidRDefault="005B2FD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g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aranțiilor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b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ună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e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xecuție </w:t>
      </w:r>
      <w:r w:rsidR="0036766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și penalităților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aferente contractelor de achiziții</w:t>
      </w:r>
      <w:r w:rsidR="002309DB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B69C7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48526F0C" w14:textId="77777777" w:rsidR="00093319" w:rsidRPr="008540B0" w:rsidRDefault="00093319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0607A2" w14:textId="77777777" w:rsidR="008540B0" w:rsidRDefault="008540B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BE32E00" w14:textId="6C5A18A4" w:rsidR="00681710" w:rsidRPr="008540B0" w:rsidRDefault="0068171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lastRenderedPageBreak/>
        <w:t xml:space="preserve">Resurse </w:t>
      </w:r>
      <w:r w:rsidR="00605002">
        <w:rPr>
          <w:rFonts w:ascii="Trebuchet MS" w:hAnsi="Trebuchet MS"/>
          <w:b/>
          <w:sz w:val="22"/>
          <w:szCs w:val="22"/>
        </w:rPr>
        <w:t>u</w:t>
      </w:r>
      <w:r w:rsidR="00605002" w:rsidRPr="008540B0">
        <w:rPr>
          <w:rFonts w:ascii="Trebuchet MS" w:hAnsi="Trebuchet MS"/>
          <w:b/>
          <w:sz w:val="22"/>
          <w:szCs w:val="22"/>
        </w:rPr>
        <w:t xml:space="preserve">mane </w:t>
      </w:r>
      <w:r w:rsidRPr="008540B0">
        <w:rPr>
          <w:rFonts w:ascii="Trebuchet MS" w:hAnsi="Trebuchet MS"/>
          <w:b/>
          <w:sz w:val="22"/>
          <w:szCs w:val="22"/>
        </w:rPr>
        <w:t>implicate în activitățile raportate (echipa de management+echipa de implementare), implicarea efectivă a partenerilor responsabili pentru implementarea activității</w:t>
      </w:r>
    </w:p>
    <w:p w14:paraId="7AC8293E" w14:textId="5D89590C" w:rsidR="00681710" w:rsidRPr="008540B0" w:rsidRDefault="00681710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0FA9A75" w14:textId="5A7FA63C" w:rsidR="00D37401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Respectarea prevederilor privind ajutorul de stat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>/de minimis</w:t>
      </w:r>
    </w:p>
    <w:p w14:paraId="2454FF86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79CA970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7C1230E0" w14:textId="5F120150" w:rsidR="00D37401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Respectarea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cerințelor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cu privire la </w:t>
      </w:r>
      <w:r w:rsidR="00733805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comunicarea și vizibilitatea 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sprijinul din fonduri acordat în cadrul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proiectului</w:t>
      </w:r>
    </w:p>
    <w:p w14:paraId="5E9BCD51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2846171" w14:textId="3F0AC402" w:rsidR="00B9126F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Principii orizontale </w:t>
      </w:r>
      <w:r w:rsidR="00A175B3" w:rsidRPr="008540B0">
        <w:rPr>
          <w:rFonts w:ascii="Trebuchet MS" w:eastAsiaTheme="minorHAnsi" w:hAnsi="Trebuchet MS" w:cstheme="minorBidi"/>
          <w:b/>
          <w:sz w:val="22"/>
          <w:szCs w:val="22"/>
        </w:rPr>
        <w:t>și teme secundare</w:t>
      </w:r>
      <w:r w:rsidR="009A124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informațiil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din 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c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ererea de 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finanțare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, informații privind realizarea efectivă în perioada de raportare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>)</w:t>
      </w:r>
      <w:r w:rsidR="002309DB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(</w:t>
      </w:r>
      <w:r w:rsidR="007A261A" w:rsidRPr="008540B0">
        <w:rPr>
          <w:rFonts w:ascii="Trebuchet MS" w:eastAsiaTheme="minorHAnsi" w:hAnsi="Trebuchet MS" w:cstheme="minorBidi"/>
          <w:bCs/>
          <w:sz w:val="22"/>
          <w:szCs w:val="22"/>
        </w:rPr>
        <w:t>parțial</w:t>
      </w:r>
      <w:r w:rsidR="007A261A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 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informatiile se vor prelua din sistemul informatic MySMIS 2021)</w:t>
      </w:r>
    </w:p>
    <w:p w14:paraId="57233673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A702A4" w14:textId="2F04B051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Egalitatea de șanse </w:t>
      </w:r>
    </w:p>
    <w:p w14:paraId="38486AED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24E6812" w14:textId="58526DB1" w:rsidR="00D37401" w:rsidRPr="008540B0" w:rsidRDefault="007A261A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espectarea </w:t>
      </w:r>
      <w:r w:rsidR="000E7C99" w:rsidRPr="008540B0">
        <w:rPr>
          <w:rFonts w:ascii="Trebuchet MS" w:eastAsiaTheme="minorHAnsi" w:hAnsi="Trebuchet MS" w:cstheme="minorBidi"/>
          <w:b/>
          <w:sz w:val="22"/>
          <w:szCs w:val="22"/>
        </w:rPr>
        <w:t>drepturilor fundamentale</w:t>
      </w:r>
    </w:p>
    <w:p w14:paraId="2F0F88FB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206C540" w14:textId="457B9574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Promovarea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egalității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75AF8" w:rsidRPr="008540B0">
        <w:rPr>
          <w:rFonts w:ascii="Trebuchet MS" w:eastAsiaTheme="minorHAnsi" w:hAnsi="Trebuchet MS" w:cstheme="minorBidi"/>
          <w:b/>
          <w:sz w:val="22"/>
          <w:szCs w:val="22"/>
        </w:rPr>
        <w:t>de gen</w:t>
      </w:r>
    </w:p>
    <w:p w14:paraId="4F7104F5" w14:textId="77777777" w:rsidR="009F6D43" w:rsidRPr="008540B0" w:rsidRDefault="009F6D43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BCDDF6" w14:textId="52B8A3E7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Dezvoltarea durabilă</w:t>
      </w:r>
    </w:p>
    <w:p w14:paraId="596D8905" w14:textId="77777777" w:rsidR="00D37401" w:rsidRPr="008540B0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A2E767B" w14:textId="5779C2ED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Non-discriminare</w:t>
      </w:r>
    </w:p>
    <w:p w14:paraId="0D10B533" w14:textId="77777777" w:rsidR="00D37401" w:rsidRPr="008540B0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68F866" w14:textId="41B07F45" w:rsidR="004051AF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Accesibilitatea pentru persoanele cu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dizabilități</w:t>
      </w:r>
    </w:p>
    <w:p w14:paraId="73F9A140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FA8FD92" w14:textId="7AEAF278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Aspecte de mediu (inclusiv aplicarea Directivei 2011/92/UE a Parlamentului European și a Consiliului). Imunizarea la schimbările climatice / DNSH (informatiile se vor prelua din sistemul informatic MySMIS 2021)</w:t>
      </w:r>
    </w:p>
    <w:p w14:paraId="01148B9B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747E422" w14:textId="77777777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Masuri de evitare si reducere a efectelor reziduale (Directiva SEA - Directiva 2001/42/CE privind evaluarea efectelor anumitor planuri si programe asupra mediului) (informatiile se vor prelua din sistemul informatic MySMIS 2021);</w:t>
      </w:r>
    </w:p>
    <w:p w14:paraId="24E3D050" w14:textId="4A41D8A9" w:rsidR="008B577E" w:rsidRPr="008540B0" w:rsidRDefault="008B577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65FA305" w14:textId="72982FB3" w:rsidR="008B577E" w:rsidRPr="008540B0" w:rsidRDefault="00B470EB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>rincipiul ”do no significant harm” – DNSH)</w:t>
      </w:r>
    </w:p>
    <w:p w14:paraId="47CCEEA5" w14:textId="77777777" w:rsidR="00F76089" w:rsidRPr="008540B0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36AEB2D" w14:textId="23179B8B" w:rsidR="00F76089" w:rsidRPr="008540B0" w:rsidRDefault="00F76089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Teme </w:t>
      </w:r>
      <w:r w:rsidR="007B3AEB" w:rsidRPr="008540B0">
        <w:rPr>
          <w:rFonts w:ascii="Trebuchet MS" w:eastAsiaTheme="minorHAnsi" w:hAnsi="Trebuchet MS" w:cstheme="minorBidi"/>
          <w:b/>
          <w:sz w:val="22"/>
          <w:szCs w:val="22"/>
        </w:rPr>
        <w:t>secundare</w:t>
      </w:r>
    </w:p>
    <w:p w14:paraId="5CBEE9FA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707D34" w14:textId="6EBF4FC8" w:rsidR="00B9126F" w:rsidRPr="008540B0" w:rsidRDefault="0084046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implementării recomandărilor formulate în cadrul vizitei/vizitelor de verificare la </w:t>
      </w:r>
      <w:r w:rsidR="00E379CE" w:rsidRPr="008540B0">
        <w:rPr>
          <w:rFonts w:ascii="Trebuchet MS" w:eastAsiaTheme="minorHAnsi" w:hAnsi="Trebuchet MS" w:cstheme="minorBidi"/>
          <w:b/>
          <w:sz w:val="22"/>
          <w:szCs w:val="22"/>
        </w:rPr>
        <w:t>fața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locului efectuate în perioada de 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>raportare</w:t>
      </w:r>
      <w:r w:rsidR="00CF2F78" w:rsidRPr="008540B0">
        <w:rPr>
          <w:rFonts w:ascii="Trebuchet MS" w:eastAsiaTheme="minorHAnsi" w:hAnsi="Trebuchet MS" w:cstheme="minorBidi"/>
          <w:b/>
          <w:sz w:val="22"/>
          <w:szCs w:val="22"/>
        </w:rPr>
        <w:t>/ recomandărilor formulate la aprobarea rapoartelor de progres anterioare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52596977" w14:textId="2D4691CC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2AA092F5" w14:textId="79D91E88" w:rsidR="00F81962" w:rsidRPr="008540B0" w:rsidRDefault="00DB411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Stadiul îndeplinirii </w:t>
      </w:r>
      <w:r w:rsidR="009B383D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INDICATORILOR DE ETAPĂ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</w:t>
      </w:r>
      <w:r w:rsidR="00F81962" w:rsidRPr="008540B0">
        <w:rPr>
          <w:rFonts w:ascii="Trebuchet MS" w:eastAsiaTheme="minorHAnsi" w:hAnsi="Trebuchet MS" w:cstheme="minorBidi"/>
          <w:i/>
          <w:sz w:val="22"/>
          <w:szCs w:val="22"/>
        </w:rPr>
        <w:t>)</w:t>
      </w:r>
    </w:p>
    <w:p w14:paraId="6D328C14" w14:textId="77777777" w:rsidR="00F81962" w:rsidRPr="008540B0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2D6322D2" w14:textId="2B4E1C7D" w:rsidR="00F81962" w:rsidRPr="008540B0" w:rsidRDefault="009B383D" w:rsidP="008540B0">
      <w:pPr>
        <w:pStyle w:val="ListParagraph"/>
        <w:numPr>
          <w:ilvl w:val="0"/>
          <w:numId w:val="20"/>
        </w:numPr>
        <w:rPr>
          <w:rFonts w:ascii="Trebuchet MS" w:eastAsiaTheme="minorHAnsi" w:hAnsi="Trebuchet MS"/>
          <w:b/>
          <w:sz w:val="22"/>
        </w:rPr>
      </w:pPr>
      <w:r w:rsidRPr="008540B0">
        <w:rPr>
          <w:rFonts w:ascii="Trebuchet MS" w:eastAsiaTheme="minorHAnsi" w:hAnsi="Trebuchet MS"/>
          <w:b/>
          <w:sz w:val="22"/>
        </w:rPr>
        <w:t xml:space="preserve"> Abateri/întârzieri față de planul de monitorizare </w:t>
      </w:r>
    </w:p>
    <w:p w14:paraId="6031FF6B" w14:textId="1BED7245" w:rsidR="00494329" w:rsidRPr="008540B0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 w:rsidDel="00F81962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</w:p>
    <w:p w14:paraId="1E9D745B" w14:textId="435826D5" w:rsidR="00494329" w:rsidRPr="008540B0" w:rsidRDefault="00494329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Beneficiarul/ partenerul ……………….. are calitatea de beneficiar/ partener în următoarele proiecte finanțate din alte programe</w:t>
      </w:r>
    </w:p>
    <w:p w14:paraId="2C728664" w14:textId="77777777" w:rsidR="00F76089" w:rsidRPr="008540B0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F4EE170" w14:textId="77777777" w:rsidR="00494329" w:rsidRPr="008540B0" w:rsidRDefault="00494329" w:rsidP="008540B0">
      <w:pPr>
        <w:pStyle w:val="ListParagraph"/>
        <w:spacing w:after="160" w:line="259" w:lineRule="auto"/>
        <w:ind w:left="450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89CB823" w14:textId="7805773F" w:rsidR="00494329" w:rsidRPr="008540B0" w:rsidRDefault="00494329" w:rsidP="008540B0">
      <w:pPr>
        <w:pStyle w:val="ListParagraph"/>
        <w:numPr>
          <w:ilvl w:val="0"/>
          <w:numId w:val="20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Documente justificative, după caz: </w:t>
      </w:r>
    </w:p>
    <w:p w14:paraId="302B588F" w14:textId="08B81225" w:rsidR="00494329" w:rsidRPr="008540B0" w:rsidRDefault="00494329" w:rsidP="008540B0">
      <w:pPr>
        <w:spacing w:after="240"/>
        <w:jc w:val="both"/>
        <w:rPr>
          <w:rFonts w:ascii="Trebuchet MS" w:hAnsi="Trebuchet MS"/>
          <w:i/>
          <w:sz w:val="22"/>
          <w:szCs w:val="22"/>
          <w:lang w:eastAsia="ro-RO"/>
        </w:rPr>
      </w:pPr>
      <w:r w:rsidRPr="008540B0">
        <w:rPr>
          <w:rFonts w:ascii="Trebuchet MS" w:hAnsi="Trebuchet MS"/>
          <w:i/>
          <w:sz w:val="22"/>
          <w:szCs w:val="22"/>
          <w:lang w:eastAsia="ro-RO"/>
        </w:rPr>
        <w:lastRenderedPageBreak/>
        <w:t>Toate documentele justificative vor fi organizate pe categorii de activități/subactivități/rezultate obținute. Dosarele de grup țintă vor fi organizate astfel: pentru fiecare persoană va fi creat un document scanat care să conțină FIG urmat de documentele justificative aferente.</w:t>
      </w:r>
    </w:p>
    <w:p w14:paraId="681DF44C" w14:textId="77777777" w:rsidR="00494329" w:rsidRPr="008540B0" w:rsidRDefault="0049432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4E6F3C0" w14:textId="77777777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BC9A5D1" w14:textId="34A038BC" w:rsidR="00840465" w:rsidRPr="008540B0" w:rsidRDefault="0084046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IMPORTANTE PENTRU SUCCESUL PROIECTULUI / PROPUNERI PENTRU PERIOADA URMĂTOARE ÎN VEDEREA PREÎNTÂMPINĂRII EVENTUALELOR DEFICIENȚE LA MOMENTUL RAPORTĂRII </w:t>
      </w:r>
    </w:p>
    <w:p w14:paraId="3F8B0DE2" w14:textId="77777777" w:rsidR="00B37A5F" w:rsidRPr="008540B0" w:rsidRDefault="00B37A5F" w:rsidP="008540B0">
      <w:pPr>
        <w:spacing w:after="160" w:line="259" w:lineRule="auto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br w:type="page"/>
      </w:r>
    </w:p>
    <w:p w14:paraId="4D8339C4" w14:textId="422D81C5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>SECTIUNEA II –</w:t>
      </w:r>
      <w:r w:rsidR="0094046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3114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PERIOADA </w:t>
      </w:r>
      <w:r w:rsidR="001F7784" w:rsidRPr="008540B0">
        <w:rPr>
          <w:rFonts w:ascii="Trebuchet MS" w:eastAsiaTheme="minorHAnsi" w:hAnsi="Trebuchet MS" w:cstheme="minorBidi"/>
          <w:b/>
          <w:sz w:val="22"/>
          <w:szCs w:val="22"/>
        </w:rPr>
        <w:t>POST-IMPLEMENTARE</w:t>
      </w:r>
    </w:p>
    <w:p w14:paraId="7EB9F86A" w14:textId="3F7BECE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3D01AA" w14:textId="7DA14526" w:rsidR="007A370B" w:rsidRPr="008540B0" w:rsidRDefault="00401467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PERIOADA DE RAPORTARE</w:t>
      </w:r>
    </w:p>
    <w:p w14:paraId="56AEAEC1" w14:textId="77777777" w:rsidR="00401467" w:rsidRPr="008540B0" w:rsidRDefault="0040146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57B0F14" w14:textId="566B386F" w:rsidR="007A370B" w:rsidRPr="008540B0" w:rsidRDefault="007A370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</w:t>
      </w:r>
      <w:r w:rsidR="001C289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FINANCIARĂ</w:t>
      </w:r>
    </w:p>
    <w:p w14:paraId="7CFE352C" w14:textId="7777777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(Se vor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menționa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alocările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financiare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destinate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asigurării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funcționării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investiției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)</w:t>
      </w:r>
    </w:p>
    <w:p w14:paraId="2AE615BD" w14:textId="57DCBB9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A157815" w14:textId="34AC8A82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847E180" w14:textId="271B1C0A" w:rsidR="001C289B" w:rsidRPr="008540B0" w:rsidRDefault="001C289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 TEHNICĂ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220CE402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1AD197A7" w14:textId="75B39BB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66A72BD" w14:textId="3CC05E74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0F7F6E5" w14:textId="21EEE89F" w:rsidR="00092873" w:rsidRPr="008540B0" w:rsidRDefault="00092873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DISEMINAREA REZULTATELOR</w:t>
      </w:r>
    </w:p>
    <w:p w14:paraId="3260C36D" w14:textId="4535FA26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CA5D92" w14:textId="687474BE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42832F3" w14:textId="3A68B3EC" w:rsidR="000206EE" w:rsidRPr="008540B0" w:rsidRDefault="00A43937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CARACTERUL DURABIL AL PROIECTULUI (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conform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Regulamentului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UE nr. 1060/2021)</w:t>
      </w:r>
    </w:p>
    <w:p w14:paraId="05EADBBA" w14:textId="1DFC275E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F640E26" w14:textId="77777777" w:rsidR="00DB6BD7" w:rsidRPr="008540B0" w:rsidRDefault="00DB6BD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</w:p>
    <w:p w14:paraId="1EAA0DE9" w14:textId="3AEDC9D0" w:rsidR="000A608D" w:rsidRPr="008540B0" w:rsidRDefault="000A608D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PROBLEME CARE POT AFECTA SUSTENABILITATEA</w:t>
      </w:r>
    </w:p>
    <w:p w14:paraId="6D7F0ED9" w14:textId="3E698289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BB74E0A" w14:textId="12398FDB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E93E1D6" w14:textId="5883049B" w:rsidR="00284338" w:rsidRPr="008540B0" w:rsidRDefault="00284338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RESPECTAREA PREVEDERILOR PRIVIND AJUTORUL DE STAT</w:t>
      </w:r>
    </w:p>
    <w:p w14:paraId="398CAE6A" w14:textId="77777777" w:rsidR="00284338" w:rsidRPr="008540B0" w:rsidRDefault="00284338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6FCB52A" w14:textId="47BEDE27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B5E130" w14:textId="669F4873" w:rsidR="004A5B65" w:rsidRPr="008540B0" w:rsidRDefault="004A5B65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INDICATORI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–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este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cazul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0D409A81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2EE473F0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</w:p>
    <w:p w14:paraId="097BCA45" w14:textId="6D0B7CE0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313C38E" w14:textId="05D16C23" w:rsidR="00B53F59" w:rsidRPr="008540B0" w:rsidRDefault="00B53F59" w:rsidP="008540B0">
      <w:pPr>
        <w:pStyle w:val="ListParagraph"/>
        <w:numPr>
          <w:ilvl w:val="0"/>
          <w:numId w:val="24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Documente justificative</w:t>
      </w:r>
      <w:r w:rsidR="00662DC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</w:t>
      </w:r>
      <w:proofErr w:type="spellEnd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este</w:t>
      </w:r>
      <w:proofErr w:type="spellEnd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cazul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7F4CEB2F" w14:textId="77777777" w:rsidR="00B53F59" w:rsidRPr="008540B0" w:rsidRDefault="00B53F5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44E75CA4" w14:textId="77777777" w:rsidR="00B53F59" w:rsidRPr="008540B0" w:rsidRDefault="00B53F59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7AD9CF13" w14:textId="077401FF" w:rsidR="00B53F59" w:rsidRPr="008540B0" w:rsidRDefault="00B53F59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/ PROPUNERI PENTRU PERIOADA URMĂTOARE ÎN VEDEREA PREÎNTÂMPINĂRII EVENTUALELOR DEFICIENȚE LA MOMENTUL RAPORTĂRII </w:t>
      </w:r>
    </w:p>
    <w:p w14:paraId="3ADD506A" w14:textId="77777777" w:rsidR="007973F7" w:rsidRPr="008540B0" w:rsidRDefault="007973F7" w:rsidP="008540B0">
      <w:pPr>
        <w:ind w:right="998"/>
        <w:rPr>
          <w:rFonts w:ascii="Trebuchet MS" w:hAnsi="Trebuchet MS"/>
          <w:sz w:val="22"/>
          <w:szCs w:val="22"/>
        </w:rPr>
      </w:pPr>
    </w:p>
    <w:sectPr w:rsidR="007973F7" w:rsidRPr="008540B0" w:rsidSect="008540B0">
      <w:headerReference w:type="default" r:id="rId8"/>
      <w:footerReference w:type="default" r:id="rId9"/>
      <w:pgSz w:w="11906" w:h="16838" w:code="9"/>
      <w:pgMar w:top="1135" w:right="1274" w:bottom="851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541A30" w14:textId="77777777" w:rsidR="00684225" w:rsidRDefault="00684225" w:rsidP="00BA763C">
      <w:r>
        <w:separator/>
      </w:r>
    </w:p>
  </w:endnote>
  <w:endnote w:type="continuationSeparator" w:id="0">
    <w:p w14:paraId="47E2ADF7" w14:textId="77777777" w:rsidR="00684225" w:rsidRDefault="00684225" w:rsidP="00BA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568B4" w14:textId="2B2965FB" w:rsidR="00F66CCC" w:rsidRDefault="00F66CCC">
    <w:pPr>
      <w:pStyle w:val="Footer"/>
    </w:pPr>
    <w:r>
      <w:rPr>
        <w:noProof/>
      </w:rPr>
      <w:drawing>
        <wp:inline distT="0" distB="0" distL="0" distR="0" wp14:anchorId="6E3A2253" wp14:editId="4743C9AE">
          <wp:extent cx="5731510" cy="355858"/>
          <wp:effectExtent l="0" t="0" r="2540" b="6350"/>
          <wp:docPr id="2035357259" name="Picture 20353572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ine 2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3558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CA92F5" w14:textId="77777777" w:rsidR="00684225" w:rsidRDefault="00684225" w:rsidP="00BA763C">
      <w:r>
        <w:separator/>
      </w:r>
    </w:p>
  </w:footnote>
  <w:footnote w:type="continuationSeparator" w:id="0">
    <w:p w14:paraId="0E843E31" w14:textId="77777777" w:rsidR="00684225" w:rsidRDefault="00684225" w:rsidP="00BA7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727AF" w14:textId="5F150A86" w:rsidR="005472EF" w:rsidRDefault="005472EF">
    <w:pPr>
      <w:pStyle w:val="Header"/>
    </w:pPr>
    <w:r>
      <w:rPr>
        <w:noProof/>
      </w:rPr>
      <w:drawing>
        <wp:inline distT="0" distB="0" distL="0" distR="0" wp14:anchorId="4541B289" wp14:editId="046B1547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345E8"/>
    <w:multiLevelType w:val="multilevel"/>
    <w:tmpl w:val="16147B94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E463B0C"/>
    <w:multiLevelType w:val="multilevel"/>
    <w:tmpl w:val="FC060C54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60612F"/>
    <w:multiLevelType w:val="hybridMultilevel"/>
    <w:tmpl w:val="43DCE5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C09D4"/>
    <w:multiLevelType w:val="multilevel"/>
    <w:tmpl w:val="8FDE9F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42B27"/>
    <w:multiLevelType w:val="hybridMultilevel"/>
    <w:tmpl w:val="D7AC65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8314E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521995"/>
    <w:multiLevelType w:val="hybridMultilevel"/>
    <w:tmpl w:val="DE8AEB24"/>
    <w:lvl w:ilvl="0" w:tplc="01DE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461CC"/>
    <w:multiLevelType w:val="hybridMultilevel"/>
    <w:tmpl w:val="EC806B64"/>
    <w:lvl w:ilvl="0" w:tplc="67D6E5B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40894"/>
    <w:multiLevelType w:val="hybridMultilevel"/>
    <w:tmpl w:val="AF921DAA"/>
    <w:lvl w:ilvl="0" w:tplc="04090015">
      <w:start w:val="1"/>
      <w:numFmt w:val="upperLetter"/>
      <w:lvlText w:val="%1."/>
      <w:lvlJc w:val="left"/>
      <w:pPr>
        <w:ind w:left="1083" w:hanging="360"/>
      </w:p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" w15:restartNumberingAfterBreak="0">
    <w:nsid w:val="481B69EC"/>
    <w:multiLevelType w:val="multilevel"/>
    <w:tmpl w:val="65F85204"/>
    <w:lvl w:ilvl="0">
      <w:start w:val="1"/>
      <w:numFmt w:val="decimal"/>
      <w:lvlText w:val="%1."/>
      <w:lvlJc w:val="left"/>
      <w:pPr>
        <w:ind w:left="0" w:firstLine="0"/>
      </w:pPr>
      <w:rPr>
        <w:rFonts w:ascii="Trebuchet MS" w:eastAsia="Times New Roman" w:hAnsi="Trebuchet MS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F5069F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2" w15:restartNumberingAfterBreak="0">
    <w:nsid w:val="561F3B46"/>
    <w:multiLevelType w:val="hybridMultilevel"/>
    <w:tmpl w:val="B97C439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F4171E"/>
    <w:multiLevelType w:val="hybridMultilevel"/>
    <w:tmpl w:val="3D3809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F3847"/>
    <w:multiLevelType w:val="multilevel"/>
    <w:tmpl w:val="BB58CEF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63D24DB6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9BF11F6"/>
    <w:multiLevelType w:val="multilevel"/>
    <w:tmpl w:val="40F448FA"/>
    <w:lvl w:ilvl="0">
      <w:start w:val="1"/>
      <w:numFmt w:val="decimal"/>
      <w:lvlText w:val="%1."/>
      <w:lvlJc w:val="left"/>
      <w:pPr>
        <w:ind w:left="644" w:hanging="360"/>
      </w:pPr>
      <w:rPr>
        <w:b/>
        <w:bCs/>
        <w:i w:val="0"/>
        <w:iCs/>
        <w:sz w:val="22"/>
        <w:szCs w:val="22"/>
      </w:rPr>
    </w:lvl>
    <w:lvl w:ilvl="1">
      <w:start w:val="5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18" w15:restartNumberingAfterBreak="0">
    <w:nsid w:val="71D0124A"/>
    <w:multiLevelType w:val="hybridMultilevel"/>
    <w:tmpl w:val="ADD408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F6477F"/>
    <w:multiLevelType w:val="hybridMultilevel"/>
    <w:tmpl w:val="29AAE9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21" w15:restartNumberingAfterBreak="0">
    <w:nsid w:val="789A79CA"/>
    <w:multiLevelType w:val="multilevel"/>
    <w:tmpl w:val="1F44D060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 w15:restartNumberingAfterBreak="0">
    <w:nsid w:val="78FF109A"/>
    <w:multiLevelType w:val="hybridMultilevel"/>
    <w:tmpl w:val="B1FCC0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62917793">
    <w:abstractNumId w:val="23"/>
  </w:num>
  <w:num w:numId="2" w16cid:durableId="1033573799">
    <w:abstractNumId w:val="13"/>
  </w:num>
  <w:num w:numId="3" w16cid:durableId="1883597234">
    <w:abstractNumId w:val="12"/>
  </w:num>
  <w:num w:numId="4" w16cid:durableId="334496603">
    <w:abstractNumId w:val="22"/>
  </w:num>
  <w:num w:numId="5" w16cid:durableId="662322173">
    <w:abstractNumId w:val="4"/>
  </w:num>
  <w:num w:numId="6" w16cid:durableId="1164857139">
    <w:abstractNumId w:val="10"/>
  </w:num>
  <w:num w:numId="7" w16cid:durableId="1480996228">
    <w:abstractNumId w:val="7"/>
  </w:num>
  <w:num w:numId="8" w16cid:durableId="149449884">
    <w:abstractNumId w:val="17"/>
  </w:num>
  <w:num w:numId="9" w16cid:durableId="1548293472">
    <w:abstractNumId w:val="5"/>
  </w:num>
  <w:num w:numId="10" w16cid:durableId="1144855717">
    <w:abstractNumId w:val="18"/>
  </w:num>
  <w:num w:numId="11" w16cid:durableId="289357927">
    <w:abstractNumId w:val="14"/>
  </w:num>
  <w:num w:numId="12" w16cid:durableId="1044715249">
    <w:abstractNumId w:val="9"/>
  </w:num>
  <w:num w:numId="13" w16cid:durableId="396364848">
    <w:abstractNumId w:val="19"/>
  </w:num>
  <w:num w:numId="14" w16cid:durableId="1767074245">
    <w:abstractNumId w:val="2"/>
  </w:num>
  <w:num w:numId="15" w16cid:durableId="1135223652">
    <w:abstractNumId w:val="6"/>
  </w:num>
  <w:num w:numId="16" w16cid:durableId="1107235452">
    <w:abstractNumId w:val="16"/>
  </w:num>
  <w:num w:numId="17" w16cid:durableId="1312251022">
    <w:abstractNumId w:val="0"/>
  </w:num>
  <w:num w:numId="18" w16cid:durableId="1301810423">
    <w:abstractNumId w:val="21"/>
  </w:num>
  <w:num w:numId="19" w16cid:durableId="1536847821">
    <w:abstractNumId w:val="3"/>
  </w:num>
  <w:num w:numId="20" w16cid:durableId="1737123241">
    <w:abstractNumId w:val="20"/>
  </w:num>
  <w:num w:numId="21" w16cid:durableId="47728298">
    <w:abstractNumId w:val="1"/>
  </w:num>
  <w:num w:numId="22" w16cid:durableId="969631902">
    <w:abstractNumId w:val="11"/>
  </w:num>
  <w:num w:numId="23" w16cid:durableId="1744643487">
    <w:abstractNumId w:val="8"/>
  </w:num>
  <w:num w:numId="24" w16cid:durableId="198222979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NICOLETA TOPIRCEANU">
    <w15:presenceInfo w15:providerId="Windows Live" w15:userId="39dfb667f220a7b6"/>
  </w15:person>
  <w15:person w15:author="Gabriela Calin">
    <w15:presenceInfo w15:providerId="Windows Live" w15:userId="1c237fef0df8379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401"/>
    <w:rsid w:val="0000596A"/>
    <w:rsid w:val="00007F30"/>
    <w:rsid w:val="000206EE"/>
    <w:rsid w:val="00022BC2"/>
    <w:rsid w:val="00025C18"/>
    <w:rsid w:val="000305AE"/>
    <w:rsid w:val="00031FC4"/>
    <w:rsid w:val="000629D4"/>
    <w:rsid w:val="000639CC"/>
    <w:rsid w:val="00083F89"/>
    <w:rsid w:val="00092873"/>
    <w:rsid w:val="00093319"/>
    <w:rsid w:val="00093415"/>
    <w:rsid w:val="0009354B"/>
    <w:rsid w:val="00097B62"/>
    <w:rsid w:val="000A608D"/>
    <w:rsid w:val="000B207E"/>
    <w:rsid w:val="000C453D"/>
    <w:rsid w:val="000D45DA"/>
    <w:rsid w:val="000E7C99"/>
    <w:rsid w:val="000F1632"/>
    <w:rsid w:val="000F52FD"/>
    <w:rsid w:val="00107FF5"/>
    <w:rsid w:val="0012733C"/>
    <w:rsid w:val="001366E9"/>
    <w:rsid w:val="00140815"/>
    <w:rsid w:val="00156BB9"/>
    <w:rsid w:val="001612DC"/>
    <w:rsid w:val="001626A8"/>
    <w:rsid w:val="00162F4D"/>
    <w:rsid w:val="00174F85"/>
    <w:rsid w:val="001821F7"/>
    <w:rsid w:val="001A2D38"/>
    <w:rsid w:val="001B2C17"/>
    <w:rsid w:val="001C289B"/>
    <w:rsid w:val="001D18C9"/>
    <w:rsid w:val="001D6177"/>
    <w:rsid w:val="001E00D0"/>
    <w:rsid w:val="001F6592"/>
    <w:rsid w:val="001F7784"/>
    <w:rsid w:val="00200A11"/>
    <w:rsid w:val="002309DB"/>
    <w:rsid w:val="0024231F"/>
    <w:rsid w:val="00245A84"/>
    <w:rsid w:val="00253EE2"/>
    <w:rsid w:val="0025786F"/>
    <w:rsid w:val="00270D00"/>
    <w:rsid w:val="0027504E"/>
    <w:rsid w:val="0028253F"/>
    <w:rsid w:val="00284338"/>
    <w:rsid w:val="00291F62"/>
    <w:rsid w:val="002A3590"/>
    <w:rsid w:val="002B100F"/>
    <w:rsid w:val="002B3910"/>
    <w:rsid w:val="002B60ED"/>
    <w:rsid w:val="002C018B"/>
    <w:rsid w:val="002C59D7"/>
    <w:rsid w:val="002C75F0"/>
    <w:rsid w:val="002D52CE"/>
    <w:rsid w:val="002D7E4D"/>
    <w:rsid w:val="003024FC"/>
    <w:rsid w:val="003072A4"/>
    <w:rsid w:val="00316BF5"/>
    <w:rsid w:val="00365B0D"/>
    <w:rsid w:val="0036766D"/>
    <w:rsid w:val="00372905"/>
    <w:rsid w:val="00373FCC"/>
    <w:rsid w:val="003B1DC0"/>
    <w:rsid w:val="003C22A7"/>
    <w:rsid w:val="003C3ED5"/>
    <w:rsid w:val="003C6FFC"/>
    <w:rsid w:val="003D2530"/>
    <w:rsid w:val="003E53DC"/>
    <w:rsid w:val="003F3C60"/>
    <w:rsid w:val="00401467"/>
    <w:rsid w:val="004051AF"/>
    <w:rsid w:val="00425EA2"/>
    <w:rsid w:val="0042654F"/>
    <w:rsid w:val="00434EFD"/>
    <w:rsid w:val="004471E8"/>
    <w:rsid w:val="004670CC"/>
    <w:rsid w:val="00471802"/>
    <w:rsid w:val="00474E62"/>
    <w:rsid w:val="00483FD7"/>
    <w:rsid w:val="00494329"/>
    <w:rsid w:val="004A5B65"/>
    <w:rsid w:val="004B14AF"/>
    <w:rsid w:val="004B507B"/>
    <w:rsid w:val="004B7D89"/>
    <w:rsid w:val="004C5434"/>
    <w:rsid w:val="004D1829"/>
    <w:rsid w:val="004E060D"/>
    <w:rsid w:val="004F68A5"/>
    <w:rsid w:val="005216A1"/>
    <w:rsid w:val="005355A9"/>
    <w:rsid w:val="00543A2F"/>
    <w:rsid w:val="005472EF"/>
    <w:rsid w:val="00557015"/>
    <w:rsid w:val="00562FC8"/>
    <w:rsid w:val="00567DFD"/>
    <w:rsid w:val="005A0477"/>
    <w:rsid w:val="005B2FD2"/>
    <w:rsid w:val="005C194B"/>
    <w:rsid w:val="005E0E43"/>
    <w:rsid w:val="005F1D3F"/>
    <w:rsid w:val="00601AEF"/>
    <w:rsid w:val="00605002"/>
    <w:rsid w:val="00607566"/>
    <w:rsid w:val="0061748F"/>
    <w:rsid w:val="00630266"/>
    <w:rsid w:val="006349D9"/>
    <w:rsid w:val="00641B49"/>
    <w:rsid w:val="00642874"/>
    <w:rsid w:val="00646B7A"/>
    <w:rsid w:val="0065043B"/>
    <w:rsid w:val="0066266C"/>
    <w:rsid w:val="00662DCD"/>
    <w:rsid w:val="00670747"/>
    <w:rsid w:val="00671D7E"/>
    <w:rsid w:val="00681710"/>
    <w:rsid w:val="00684225"/>
    <w:rsid w:val="00684871"/>
    <w:rsid w:val="00690F41"/>
    <w:rsid w:val="006A75FE"/>
    <w:rsid w:val="006B0C4D"/>
    <w:rsid w:val="006B248E"/>
    <w:rsid w:val="006B7BB1"/>
    <w:rsid w:val="006B7FB8"/>
    <w:rsid w:val="006C6A82"/>
    <w:rsid w:val="006D3764"/>
    <w:rsid w:val="006D5610"/>
    <w:rsid w:val="00700E83"/>
    <w:rsid w:val="00715CB6"/>
    <w:rsid w:val="00720B69"/>
    <w:rsid w:val="0072150B"/>
    <w:rsid w:val="00726141"/>
    <w:rsid w:val="00733805"/>
    <w:rsid w:val="00747007"/>
    <w:rsid w:val="007973F7"/>
    <w:rsid w:val="007A261A"/>
    <w:rsid w:val="007A370B"/>
    <w:rsid w:val="007A7AA0"/>
    <w:rsid w:val="007B3AEB"/>
    <w:rsid w:val="007B664A"/>
    <w:rsid w:val="007E6F33"/>
    <w:rsid w:val="00831143"/>
    <w:rsid w:val="00832CF4"/>
    <w:rsid w:val="00840465"/>
    <w:rsid w:val="008540B0"/>
    <w:rsid w:val="0087127C"/>
    <w:rsid w:val="00876E75"/>
    <w:rsid w:val="008818E4"/>
    <w:rsid w:val="008864B7"/>
    <w:rsid w:val="008907B3"/>
    <w:rsid w:val="00892633"/>
    <w:rsid w:val="008A1807"/>
    <w:rsid w:val="008B577E"/>
    <w:rsid w:val="008B69C7"/>
    <w:rsid w:val="008C64D7"/>
    <w:rsid w:val="008E1194"/>
    <w:rsid w:val="008E68E0"/>
    <w:rsid w:val="00912379"/>
    <w:rsid w:val="00915CFA"/>
    <w:rsid w:val="009311DC"/>
    <w:rsid w:val="00940463"/>
    <w:rsid w:val="0094334F"/>
    <w:rsid w:val="009450FF"/>
    <w:rsid w:val="009459CF"/>
    <w:rsid w:val="00947FA7"/>
    <w:rsid w:val="00964197"/>
    <w:rsid w:val="009662F4"/>
    <w:rsid w:val="00967709"/>
    <w:rsid w:val="00995E9D"/>
    <w:rsid w:val="009A1241"/>
    <w:rsid w:val="009A6CD4"/>
    <w:rsid w:val="009B383D"/>
    <w:rsid w:val="009C1962"/>
    <w:rsid w:val="009C3D97"/>
    <w:rsid w:val="009E36F6"/>
    <w:rsid w:val="009E4783"/>
    <w:rsid w:val="009E54B4"/>
    <w:rsid w:val="009F6D43"/>
    <w:rsid w:val="00A026EF"/>
    <w:rsid w:val="00A070B8"/>
    <w:rsid w:val="00A143EF"/>
    <w:rsid w:val="00A175B3"/>
    <w:rsid w:val="00A43937"/>
    <w:rsid w:val="00A563F4"/>
    <w:rsid w:val="00A63129"/>
    <w:rsid w:val="00A63469"/>
    <w:rsid w:val="00A773D8"/>
    <w:rsid w:val="00A82F42"/>
    <w:rsid w:val="00A835E7"/>
    <w:rsid w:val="00A94B50"/>
    <w:rsid w:val="00AA6C25"/>
    <w:rsid w:val="00AB09B6"/>
    <w:rsid w:val="00AB5556"/>
    <w:rsid w:val="00AB6253"/>
    <w:rsid w:val="00AC4B1E"/>
    <w:rsid w:val="00AE4CE5"/>
    <w:rsid w:val="00AE54CC"/>
    <w:rsid w:val="00B075C0"/>
    <w:rsid w:val="00B1584A"/>
    <w:rsid w:val="00B2209D"/>
    <w:rsid w:val="00B34425"/>
    <w:rsid w:val="00B374C1"/>
    <w:rsid w:val="00B37A5F"/>
    <w:rsid w:val="00B470EB"/>
    <w:rsid w:val="00B53F59"/>
    <w:rsid w:val="00B54A91"/>
    <w:rsid w:val="00B54F44"/>
    <w:rsid w:val="00B5610F"/>
    <w:rsid w:val="00B64D24"/>
    <w:rsid w:val="00B75AF8"/>
    <w:rsid w:val="00B82A8B"/>
    <w:rsid w:val="00B86308"/>
    <w:rsid w:val="00B9126F"/>
    <w:rsid w:val="00B928C5"/>
    <w:rsid w:val="00B93294"/>
    <w:rsid w:val="00BA139E"/>
    <w:rsid w:val="00BA48EA"/>
    <w:rsid w:val="00BA6374"/>
    <w:rsid w:val="00BA763C"/>
    <w:rsid w:val="00BB48DF"/>
    <w:rsid w:val="00BB7275"/>
    <w:rsid w:val="00BD0435"/>
    <w:rsid w:val="00BD247D"/>
    <w:rsid w:val="00BD4F54"/>
    <w:rsid w:val="00BD7EAD"/>
    <w:rsid w:val="00C213A9"/>
    <w:rsid w:val="00C30DD6"/>
    <w:rsid w:val="00C33256"/>
    <w:rsid w:val="00C3390D"/>
    <w:rsid w:val="00C3644C"/>
    <w:rsid w:val="00C368B1"/>
    <w:rsid w:val="00C75B60"/>
    <w:rsid w:val="00C86142"/>
    <w:rsid w:val="00CC7490"/>
    <w:rsid w:val="00CC774A"/>
    <w:rsid w:val="00CE218A"/>
    <w:rsid w:val="00CF0B61"/>
    <w:rsid w:val="00CF2F78"/>
    <w:rsid w:val="00CF6824"/>
    <w:rsid w:val="00D119FF"/>
    <w:rsid w:val="00D12DB0"/>
    <w:rsid w:val="00D13E79"/>
    <w:rsid w:val="00D34158"/>
    <w:rsid w:val="00D364F6"/>
    <w:rsid w:val="00D37401"/>
    <w:rsid w:val="00D52CF2"/>
    <w:rsid w:val="00D563BB"/>
    <w:rsid w:val="00D603FA"/>
    <w:rsid w:val="00D65242"/>
    <w:rsid w:val="00D676AE"/>
    <w:rsid w:val="00D83B0F"/>
    <w:rsid w:val="00DA1948"/>
    <w:rsid w:val="00DB2C7C"/>
    <w:rsid w:val="00DB4115"/>
    <w:rsid w:val="00DB6BD7"/>
    <w:rsid w:val="00DC16F5"/>
    <w:rsid w:val="00DF02D5"/>
    <w:rsid w:val="00DF03B6"/>
    <w:rsid w:val="00E078C4"/>
    <w:rsid w:val="00E16474"/>
    <w:rsid w:val="00E16638"/>
    <w:rsid w:val="00E379CE"/>
    <w:rsid w:val="00E85CC6"/>
    <w:rsid w:val="00E92F81"/>
    <w:rsid w:val="00EA56BA"/>
    <w:rsid w:val="00EA663D"/>
    <w:rsid w:val="00EA7400"/>
    <w:rsid w:val="00EB0D59"/>
    <w:rsid w:val="00EE0D02"/>
    <w:rsid w:val="00EF18AC"/>
    <w:rsid w:val="00EF4EC4"/>
    <w:rsid w:val="00F026E8"/>
    <w:rsid w:val="00F15531"/>
    <w:rsid w:val="00F205DF"/>
    <w:rsid w:val="00F22EFE"/>
    <w:rsid w:val="00F32B4B"/>
    <w:rsid w:val="00F52673"/>
    <w:rsid w:val="00F61829"/>
    <w:rsid w:val="00F66CCC"/>
    <w:rsid w:val="00F67E46"/>
    <w:rsid w:val="00F76089"/>
    <w:rsid w:val="00F80C9E"/>
    <w:rsid w:val="00F81132"/>
    <w:rsid w:val="00F81962"/>
    <w:rsid w:val="00F975D7"/>
    <w:rsid w:val="00FA4B0D"/>
    <w:rsid w:val="00FA68B4"/>
    <w:rsid w:val="00FB79CB"/>
    <w:rsid w:val="00FC364A"/>
    <w:rsid w:val="00FC5656"/>
    <w:rsid w:val="00FC7816"/>
    <w:rsid w:val="00FF164D"/>
    <w:rsid w:val="00FF24F8"/>
    <w:rsid w:val="00FF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57679F8C"/>
  <w15:chartTrackingRefBased/>
  <w15:docId w15:val="{29EA1DCB-0959-4823-8958-B8903BB2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DB2C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3">
    <w:name w:val="Table Grid13"/>
    <w:basedOn w:val="TableNormal"/>
    <w:next w:val="TableGrid"/>
    <w:uiPriority w:val="39"/>
    <w:rsid w:val="00D37401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37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7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06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60D"/>
    <w:rPr>
      <w:rFonts w:ascii="Segoe UI" w:eastAsia="Times New Roman" w:hAnsi="Segoe UI" w:cs="Segoe UI"/>
      <w:sz w:val="18"/>
      <w:szCs w:val="18"/>
      <w:lang w:val="ro-RO"/>
    </w:rPr>
  </w:style>
  <w:style w:type="paragraph" w:styleId="FootnoteText">
    <w:name w:val="footnote text"/>
    <w:aliases w:val="Footnote Text Char Char,Fußnote,single space,footnote text,FOOTNOTES,fn,Podrozdział,Footnote,fn Char Char Char,fn Char Char,fn Char,Fußnote Char Char Char,Fußnote Char,Fußnote Char Char Char Char,stile 1,Footnote1"/>
    <w:basedOn w:val="Normal"/>
    <w:link w:val="FootnoteTextChar1"/>
    <w:semiHidden/>
    <w:rsid w:val="00BA763C"/>
    <w:rPr>
      <w:sz w:val="20"/>
      <w:szCs w:val="20"/>
      <w:lang w:val="en-IE"/>
    </w:rPr>
  </w:style>
  <w:style w:type="character" w:customStyle="1" w:styleId="FootnoteTextChar">
    <w:name w:val="Footnote Text Char"/>
    <w:basedOn w:val="DefaultParagraphFont"/>
    <w:uiPriority w:val="99"/>
    <w:semiHidden/>
    <w:rsid w:val="00BA763C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aliases w:val="Footnote symbol, BVI fnr"/>
    <w:semiHidden/>
    <w:rsid w:val="00BA763C"/>
    <w:rPr>
      <w:vertAlign w:val="superscript"/>
    </w:rPr>
  </w:style>
  <w:style w:type="character" w:customStyle="1" w:styleId="FootnoteTextChar1">
    <w:name w:val="Footnote Text Char1"/>
    <w:aliases w:val="Footnote Text Char Char Char,Fußnote Char1,single space Char,footnote text Char,FOOTNOTES Char,fn Char1,Podrozdział Char,Footnote Char,fn Char Char Char Char,fn Char Char Char1,fn Char Char1,Fußnote Char Char Char Char1,stile 1 Char"/>
    <w:link w:val="FootnoteText"/>
    <w:semiHidden/>
    <w:rsid w:val="00BA763C"/>
    <w:rPr>
      <w:rFonts w:ascii="Times New Roman" w:eastAsia="Times New Roman" w:hAnsi="Times New Roman" w:cs="Times New Roman"/>
      <w:sz w:val="20"/>
      <w:szCs w:val="20"/>
      <w:lang w:val="en-IE"/>
    </w:rPr>
  </w:style>
  <w:style w:type="character" w:customStyle="1" w:styleId="Heading1Char">
    <w:name w:val="Heading 1 Char"/>
    <w:basedOn w:val="DefaultParagraphFont"/>
    <w:link w:val="Heading1"/>
    <w:rsid w:val="00DB2C7C"/>
    <w:rPr>
      <w:rFonts w:ascii="Arial" w:eastAsia="Times New Roman" w:hAnsi="Arial" w:cs="Arial"/>
      <w:b/>
      <w:bCs/>
      <w:kern w:val="32"/>
      <w:sz w:val="32"/>
      <w:szCs w:val="32"/>
      <w:lang w:val="en-IE"/>
    </w:rPr>
  </w:style>
  <w:style w:type="character" w:styleId="CommentReference">
    <w:name w:val="annotation reference"/>
    <w:basedOn w:val="DefaultParagraphFont"/>
    <w:uiPriority w:val="99"/>
    <w:semiHidden/>
    <w:unhideWhenUsed/>
    <w:rsid w:val="002578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78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786F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8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86F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BodyTextChar">
    <w:name w:val="Body Text Char"/>
    <w:link w:val="BodyText"/>
    <w:rsid w:val="004A5B65"/>
    <w:rPr>
      <w:rFonts w:ascii="Trebuchet MS" w:eastAsia="Trebuchet MS" w:hAnsi="Trebuchet MS" w:cs="Trebuchet MS"/>
      <w:shd w:val="clear" w:color="auto" w:fill="FFFFFF"/>
    </w:rPr>
  </w:style>
  <w:style w:type="paragraph" w:styleId="BodyText">
    <w:name w:val="Body Text"/>
    <w:basedOn w:val="Normal"/>
    <w:link w:val="BodyTextChar"/>
    <w:qFormat/>
    <w:rsid w:val="004A5B65"/>
    <w:pPr>
      <w:widowControl w:val="0"/>
      <w:shd w:val="clear" w:color="auto" w:fill="FFFFFF"/>
      <w:spacing w:after="140" w:line="259" w:lineRule="auto"/>
    </w:pPr>
    <w:rPr>
      <w:rFonts w:ascii="Trebuchet MS" w:eastAsia="Trebuchet MS" w:hAnsi="Trebuchet MS" w:cs="Trebuchet MS"/>
      <w:sz w:val="22"/>
      <w:szCs w:val="22"/>
      <w:lang w:val="en-US"/>
    </w:rPr>
  </w:style>
  <w:style w:type="character" w:customStyle="1" w:styleId="BodyTextChar1">
    <w:name w:val="Body Text Char1"/>
    <w:basedOn w:val="DefaultParagraphFont"/>
    <w:uiPriority w:val="99"/>
    <w:semiHidden/>
    <w:rsid w:val="004A5B6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Revision">
    <w:name w:val="Revision"/>
    <w:hidden/>
    <w:uiPriority w:val="99"/>
    <w:semiHidden/>
    <w:rsid w:val="00DB6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Other">
    <w:name w:val="Other_"/>
    <w:link w:val="Other0"/>
    <w:rsid w:val="003C3ED5"/>
    <w:rPr>
      <w:rFonts w:ascii="Trebuchet MS" w:eastAsia="Trebuchet MS" w:hAnsi="Trebuchet MS" w:cs="Trebuchet MS"/>
      <w:shd w:val="clear" w:color="auto" w:fill="FFFFFF"/>
    </w:rPr>
  </w:style>
  <w:style w:type="paragraph" w:customStyle="1" w:styleId="Other0">
    <w:name w:val="Other"/>
    <w:basedOn w:val="Normal"/>
    <w:link w:val="Other"/>
    <w:rsid w:val="003C3ED5"/>
    <w:pPr>
      <w:widowControl w:val="0"/>
      <w:shd w:val="clear" w:color="auto" w:fill="FFFFFF"/>
    </w:pPr>
    <w:rPr>
      <w:rFonts w:ascii="Trebuchet MS" w:eastAsia="Trebuchet MS" w:hAnsi="Trebuchet MS" w:cs="Trebuchet MS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2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82DB7-40E7-4D34-ACB7-A7014F854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1136</Words>
  <Characters>6480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Gabriela Calin</cp:lastModifiedBy>
  <cp:revision>26</cp:revision>
  <dcterms:created xsi:type="dcterms:W3CDTF">2023-04-27T19:43:00Z</dcterms:created>
  <dcterms:modified xsi:type="dcterms:W3CDTF">2023-09-01T10:25:00Z</dcterms:modified>
</cp:coreProperties>
</file>